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497F3" w14:textId="7502A774" w:rsidR="00480C58" w:rsidRPr="00480C58" w:rsidRDefault="000D7880" w:rsidP="00480C58">
      <w:r w:rsidRPr="00480C58">
        <w:rPr>
          <w:b/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BB73D2" wp14:editId="62948C3E">
                <wp:simplePos x="0" y="0"/>
                <wp:positionH relativeFrom="column">
                  <wp:posOffset>-530225</wp:posOffset>
                </wp:positionH>
                <wp:positionV relativeFrom="paragraph">
                  <wp:posOffset>154305</wp:posOffset>
                </wp:positionV>
                <wp:extent cx="7068820" cy="186753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8820" cy="1867535"/>
                        </a:xfrm>
                        <a:prstGeom prst="rect">
                          <a:avLst/>
                        </a:prstGeom>
                        <a:solidFill>
                          <a:srgbClr val="00AFAA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CD5CB" w14:textId="65F86FCE" w:rsidR="002B4762" w:rsidRDefault="002B47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B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75pt;margin-top:12.15pt;width:556.6pt;height:147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" fillcolor="#00afaa" stroked="f">
                <v:textbox>
                  <w:txbxContent>
                    <w:p w14:paraId="0A8CD5CB" w14:textId="65F86FCE" w:rsidR="002B4762" w:rsidRDefault="002B4762"/>
                  </w:txbxContent>
                </v:textbox>
                <w10:wrap type="square"/>
              </v:shape>
            </w:pict>
          </mc:Fallback>
        </mc:AlternateContent>
      </w:r>
      <w:r w:rsidR="00480C5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CC2666" wp14:editId="02F3B32E">
                <wp:simplePos x="0" y="0"/>
                <wp:positionH relativeFrom="margin">
                  <wp:align>left</wp:align>
                </wp:positionH>
                <wp:positionV relativeFrom="paragraph">
                  <wp:posOffset>715205</wp:posOffset>
                </wp:positionV>
                <wp:extent cx="348551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28ECF" w14:textId="012F7EBA" w:rsidR="002B4762" w:rsidRPr="00480C58" w:rsidRDefault="002B4762" w:rsidP="00480C58">
                            <w:pPr>
                              <w:pStyle w:val="Documentnumber"/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480C58"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IALA Model Course</w:t>
                            </w:r>
                          </w:p>
                          <w:p w14:paraId="2BD2C40D" w14:textId="1356BA23" w:rsidR="002B4762" w:rsidRDefault="002B476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CC2666" id="_x0000_s1027" type="#_x0000_t202" style="position:absolute;margin-left:0;margin-top:56.3pt;width:274.4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" filled="f" stroked="f">
                <v:textbox style="mso-fit-shape-to-text:t">
                  <w:txbxContent>
                    <w:p w14:paraId="5F028ECF" w14:textId="012F7EBA" w:rsidR="002B4762" w:rsidRPr="00480C58" w:rsidRDefault="002B4762" w:rsidP="00480C58">
                      <w:pPr>
                        <w:pStyle w:val="Documentnumber"/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 w:rsidRPr="00480C58"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  <w:t>IALA Model Course</w:t>
                      </w:r>
                    </w:p>
                    <w:p w14:paraId="2BD2C40D" w14:textId="1356BA23" w:rsidR="002B4762" w:rsidRDefault="002B4762"/>
                  </w:txbxContent>
                </v:textbox>
                <w10:wrap type="square" anchorx="margin"/>
              </v:shape>
            </w:pict>
          </mc:Fallback>
        </mc:AlternateContent>
      </w:r>
    </w:p>
    <w:p w14:paraId="0B051659" w14:textId="74CBCD69" w:rsidR="007B7FEC" w:rsidRPr="00093294" w:rsidRDefault="007C3798" w:rsidP="000D7880">
      <w:pPr>
        <w:pStyle w:val="Documentnumber"/>
        <w:tabs>
          <w:tab w:val="left" w:pos="5777"/>
        </w:tabs>
      </w:pPr>
      <w:r>
        <w:t>V-103/1</w:t>
      </w:r>
      <w:r w:rsidR="000D7880">
        <w:tab/>
      </w:r>
    </w:p>
    <w:p w14:paraId="5D37070F" w14:textId="77777777" w:rsidR="007B7FEC" w:rsidRPr="00093294" w:rsidRDefault="007B7FEC" w:rsidP="003274DB"/>
    <w:p w14:paraId="2316A32B" w14:textId="77777777" w:rsidR="00776004" w:rsidRPr="007C3798" w:rsidRDefault="007C3798" w:rsidP="00FB51A6">
      <w:pPr>
        <w:pStyle w:val="Documentname"/>
      </w:pPr>
      <w:r w:rsidRPr="007C3798">
        <w:rPr>
          <w:bCs/>
        </w:rPr>
        <w:t>Vessel Traffic Services Operator Training</w:t>
      </w:r>
    </w:p>
    <w:p w14:paraId="367E5E7F" w14:textId="77777777" w:rsidR="00D74AE1" w:rsidRPr="00093294" w:rsidRDefault="00D74AE1" w:rsidP="00D74AE1"/>
    <w:p w14:paraId="28FBF89E" w14:textId="77777777" w:rsidR="00BC27F6" w:rsidRPr="00FA5EDF" w:rsidRDefault="00BC27F6" w:rsidP="00D74AE1">
      <w:pPr>
        <w:rPr>
          <w:sz w:val="20"/>
          <w:szCs w:val="28"/>
        </w:rPr>
      </w:pPr>
    </w:p>
    <w:p w14:paraId="15F0396F" w14:textId="42040E2E" w:rsidR="00124386" w:rsidRPr="00C25739" w:rsidRDefault="00124386" w:rsidP="00124386">
      <w:pPr>
        <w:rPr>
          <w:ins w:id="0" w:author="Jillian Carson-Jackson" w:date="2021-12-14T23:22:00Z"/>
          <w:sz w:val="20"/>
          <w:szCs w:val="28"/>
        </w:rPr>
      </w:pPr>
      <w:ins w:id="1" w:author="Jillian Carson-Jackson" w:date="2021-12-14T23:22:00Z">
        <w:r w:rsidRPr="00F966A3">
          <w:rPr>
            <w:sz w:val="20"/>
            <w:szCs w:val="28"/>
            <w:highlight w:val="yellow"/>
          </w:rPr>
          <w:t>Revised Module 3</w:t>
        </w:r>
        <w:r>
          <w:rPr>
            <w:sz w:val="20"/>
            <w:szCs w:val="28"/>
          </w:rPr>
          <w:t xml:space="preserve"> – in new table format – for review at VTS51As reviewed at ICG09 – 20211215; </w:t>
        </w:r>
      </w:ins>
    </w:p>
    <w:p w14:paraId="3BD81105" w14:textId="77777777" w:rsidR="00124386" w:rsidRDefault="00124386" w:rsidP="00124386">
      <w:pPr>
        <w:rPr>
          <w:ins w:id="2" w:author="Jillian Carson-Jackson" w:date="2021-12-14T23:22:00Z"/>
        </w:rPr>
      </w:pPr>
      <w:ins w:id="3" w:author="Jillian Carson-Jackson" w:date="2021-12-14T23:22:00Z">
        <w:r>
          <w:t xml:space="preserve">Numbering suggested: </w:t>
        </w:r>
      </w:ins>
    </w:p>
    <w:p w14:paraId="6B11C168" w14:textId="77777777" w:rsidR="00124386" w:rsidRPr="00AC4E19" w:rsidRDefault="00124386" w:rsidP="001458A2">
      <w:pPr>
        <w:pStyle w:val="ListParagraph"/>
        <w:numPr>
          <w:ilvl w:val="0"/>
          <w:numId w:val="26"/>
        </w:numPr>
        <w:rPr>
          <w:ins w:id="4" w:author="Jillian Carson-Jackson" w:date="2021-12-14T23:22:00Z"/>
          <w:rFonts w:asciiTheme="minorHAnsi" w:hAnsiTheme="minorHAnsi" w:cstheme="minorHAnsi"/>
          <w:sz w:val="18"/>
          <w:szCs w:val="20"/>
        </w:rPr>
      </w:pPr>
      <w:ins w:id="5" w:author="Jillian Carson-Jackson" w:date="2021-12-14T23:22:00Z">
        <w:r w:rsidRPr="00AC4E19">
          <w:rPr>
            <w:rFonts w:asciiTheme="minorHAnsi" w:hAnsiTheme="minorHAnsi" w:cstheme="minorHAnsi"/>
            <w:sz w:val="18"/>
            <w:szCs w:val="20"/>
          </w:rPr>
          <w:t>First number – module number</w:t>
        </w:r>
      </w:ins>
    </w:p>
    <w:p w14:paraId="2335B5C2" w14:textId="77777777" w:rsidR="00124386" w:rsidRPr="00AC4E19" w:rsidRDefault="00124386" w:rsidP="001458A2">
      <w:pPr>
        <w:pStyle w:val="ListParagraph"/>
        <w:numPr>
          <w:ilvl w:val="0"/>
          <w:numId w:val="26"/>
        </w:numPr>
        <w:rPr>
          <w:ins w:id="6" w:author="Jillian Carson-Jackson" w:date="2021-12-14T23:22:00Z"/>
          <w:rFonts w:asciiTheme="minorHAnsi" w:hAnsiTheme="minorHAnsi" w:cstheme="minorHAnsi"/>
          <w:sz w:val="18"/>
          <w:szCs w:val="20"/>
        </w:rPr>
      </w:pPr>
      <w:ins w:id="7" w:author="Jillian Carson-Jackson" w:date="2021-12-14T23:22:00Z">
        <w:r w:rsidRPr="00AC4E19">
          <w:rPr>
            <w:rFonts w:asciiTheme="minorHAnsi" w:hAnsiTheme="minorHAnsi" w:cstheme="minorHAnsi"/>
            <w:sz w:val="18"/>
            <w:szCs w:val="20"/>
          </w:rPr>
          <w:t>Second number – sequential number for subject area</w:t>
        </w:r>
      </w:ins>
    </w:p>
    <w:p w14:paraId="5E8A9A6F" w14:textId="77777777" w:rsidR="00124386" w:rsidRPr="00AC4E19" w:rsidRDefault="00124386" w:rsidP="001458A2">
      <w:pPr>
        <w:pStyle w:val="ListParagraph"/>
        <w:numPr>
          <w:ilvl w:val="0"/>
          <w:numId w:val="26"/>
        </w:numPr>
        <w:rPr>
          <w:ins w:id="8" w:author="Jillian Carson-Jackson" w:date="2021-12-14T23:22:00Z"/>
          <w:rFonts w:asciiTheme="minorHAnsi" w:hAnsiTheme="minorHAnsi" w:cstheme="minorHAnsi"/>
          <w:sz w:val="18"/>
          <w:szCs w:val="20"/>
        </w:rPr>
      </w:pPr>
      <w:ins w:id="9" w:author="Jillian Carson-Jackson" w:date="2021-12-14T23:22:00Z">
        <w:r w:rsidRPr="00AC4E19">
          <w:rPr>
            <w:rFonts w:asciiTheme="minorHAnsi" w:hAnsiTheme="minorHAnsi" w:cstheme="minorHAnsi"/>
            <w:sz w:val="18"/>
            <w:szCs w:val="20"/>
          </w:rPr>
          <w:t>Third number – sequential number for session objective</w:t>
        </w:r>
      </w:ins>
    </w:p>
    <w:p w14:paraId="06536EB1" w14:textId="77777777" w:rsidR="00124386" w:rsidRPr="00AC4E19" w:rsidRDefault="00124386" w:rsidP="001458A2">
      <w:pPr>
        <w:pStyle w:val="ListParagraph"/>
        <w:numPr>
          <w:ilvl w:val="0"/>
          <w:numId w:val="26"/>
        </w:numPr>
        <w:rPr>
          <w:ins w:id="10" w:author="Jillian Carson-Jackson" w:date="2021-12-14T23:22:00Z"/>
          <w:rFonts w:asciiTheme="minorHAnsi" w:hAnsiTheme="minorHAnsi" w:cstheme="minorHAnsi"/>
          <w:sz w:val="18"/>
          <w:szCs w:val="20"/>
        </w:rPr>
      </w:pPr>
      <w:ins w:id="11" w:author="Jillian Carson-Jackson" w:date="2021-12-14T23:22:00Z">
        <w:r w:rsidRPr="00AC4E19">
          <w:rPr>
            <w:rFonts w:asciiTheme="minorHAnsi" w:hAnsiTheme="minorHAnsi" w:cstheme="minorHAnsi"/>
            <w:sz w:val="18"/>
            <w:szCs w:val="20"/>
          </w:rPr>
          <w:t xml:space="preserve">Fourth number – subject element  </w:t>
        </w:r>
      </w:ins>
    </w:p>
    <w:p w14:paraId="49CA3206" w14:textId="77777777" w:rsidR="00124386" w:rsidRDefault="00124386" w:rsidP="00124386">
      <w:pPr>
        <w:rPr>
          <w:ins w:id="12" w:author="Jillian Carson-Jackson" w:date="2021-12-14T23:22:00Z"/>
        </w:rPr>
      </w:pPr>
    </w:p>
    <w:p w14:paraId="6CEDF315" w14:textId="71929497" w:rsidR="00124386" w:rsidRDefault="00F966A3" w:rsidP="00124386">
      <w:pPr>
        <w:rPr>
          <w:ins w:id="13" w:author="Jillian Carson-Jackson" w:date="2021-12-14T23:22:00Z"/>
        </w:rPr>
      </w:pPr>
      <w:ins w:id="14" w:author="Jillian Carson-Jackson" w:date="2021-12-15T08:39:00Z">
        <w:r>
          <w:t>This</w:t>
        </w:r>
      </w:ins>
      <w:ins w:id="15" w:author="Jillian Carson-Jackson" w:date="2021-12-15T08:40:00Z">
        <w:r w:rsidR="000323A5">
          <w:t xml:space="preserve"> would be:</w:t>
        </w:r>
      </w:ins>
      <w:ins w:id="16" w:author="Jillian Carson-Jackson" w:date="2021-12-14T23:22:00Z">
        <w:r w:rsidR="00124386">
          <w:t xml:space="preserve"> 2.3.1.3 would be Module 2, Subject area 3, session objective 1, subject element 3 </w:t>
        </w:r>
      </w:ins>
    </w:p>
    <w:p w14:paraId="124024BF" w14:textId="167F0F7C" w:rsidR="00AD5C3D" w:rsidRPr="00FA5EDF" w:rsidDel="00124386" w:rsidRDefault="00AD5C3D" w:rsidP="00D74AE1">
      <w:pPr>
        <w:rPr>
          <w:del w:id="17" w:author="Jillian Carson-Jackson" w:date="2021-12-14T23:22:00Z"/>
          <w:sz w:val="20"/>
          <w:szCs w:val="28"/>
        </w:rPr>
      </w:pPr>
    </w:p>
    <w:p w14:paraId="180AA660" w14:textId="77777777" w:rsidR="001458A2" w:rsidRPr="008E7CEA" w:rsidRDefault="00AB2F47" w:rsidP="00D74AE1">
      <w:pPr>
        <w:rPr>
          <w:ins w:id="18" w:author="Jillian Carson-Jackson" w:date="2022-01-11T12:20:00Z"/>
          <w:sz w:val="20"/>
          <w:szCs w:val="28"/>
        </w:rPr>
      </w:pPr>
      <w:ins w:id="19" w:author="Jillian Carson-Jackson" w:date="2022-01-10T18:44:00Z">
        <w:r w:rsidRPr="008E7CEA">
          <w:rPr>
            <w:sz w:val="20"/>
            <w:szCs w:val="28"/>
          </w:rPr>
          <w:t>For ICG10 – review and revise as per comments, amend table</w:t>
        </w:r>
      </w:ins>
    </w:p>
    <w:p w14:paraId="5822DB52" w14:textId="5DE2F276" w:rsidR="00913B44" w:rsidRDefault="001458A2" w:rsidP="00D74AE1">
      <w:pPr>
        <w:rPr>
          <w:sz w:val="20"/>
          <w:szCs w:val="28"/>
        </w:rPr>
      </w:pPr>
      <w:ins w:id="20" w:author="Jillian Carson-Jackson" w:date="2022-01-11T12:20:00Z">
        <w:r w:rsidRPr="008E7CEA">
          <w:rPr>
            <w:sz w:val="20"/>
            <w:szCs w:val="28"/>
          </w:rPr>
          <w:t xml:space="preserve">At ICG10 – review and remove track changes / address comments; confirm the </w:t>
        </w:r>
      </w:ins>
      <w:ins w:id="21" w:author="Jillian Carson-Jackson" w:date="2022-01-11T12:21:00Z">
        <w:r w:rsidRPr="008E7CEA">
          <w:rPr>
            <w:sz w:val="20"/>
            <w:szCs w:val="28"/>
          </w:rPr>
          <w:t>old table is covered in the new format, delete the old table</w:t>
        </w:r>
        <w:r w:rsidRPr="001458A2">
          <w:rPr>
            <w:sz w:val="20"/>
            <w:szCs w:val="28"/>
            <w:highlight w:val="green"/>
          </w:rPr>
          <w:t>.</w:t>
        </w:r>
        <w:r>
          <w:rPr>
            <w:sz w:val="20"/>
            <w:szCs w:val="28"/>
          </w:rPr>
          <w:t xml:space="preserve">  </w:t>
        </w:r>
      </w:ins>
      <w:ins w:id="22" w:author="Jillian Carson-Jackson" w:date="2022-01-10T18:44:00Z">
        <w:r w:rsidR="00AB2F47">
          <w:rPr>
            <w:sz w:val="20"/>
            <w:szCs w:val="28"/>
          </w:rPr>
          <w:t xml:space="preserve"> </w:t>
        </w:r>
      </w:ins>
    </w:p>
    <w:p w14:paraId="2C61CA85" w14:textId="24836B34" w:rsidR="008E7CEA" w:rsidDel="008E7CEA" w:rsidRDefault="008E7CEA" w:rsidP="00D74AE1">
      <w:pPr>
        <w:rPr>
          <w:del w:id="23" w:author="Jillian Carson-Jackson" w:date="2021-12-14T23:22:00Z"/>
          <w:sz w:val="20"/>
          <w:szCs w:val="28"/>
        </w:rPr>
      </w:pPr>
    </w:p>
    <w:p w14:paraId="0B815E34" w14:textId="77777777" w:rsidR="008E7CEA" w:rsidRDefault="008E7CEA" w:rsidP="00D74AE1">
      <w:pPr>
        <w:rPr>
          <w:ins w:id="24" w:author="Jillian Carson-Jackson" w:date="2022-03-09T20:44:00Z"/>
          <w:sz w:val="20"/>
          <w:szCs w:val="28"/>
        </w:rPr>
      </w:pPr>
    </w:p>
    <w:p w14:paraId="286F2B17" w14:textId="59615BFC" w:rsidR="008E7CEA" w:rsidRPr="00FA5EDF" w:rsidRDefault="008E7CEA" w:rsidP="00D74AE1">
      <w:pPr>
        <w:rPr>
          <w:ins w:id="25" w:author="Jillian Carson-Jackson" w:date="2022-03-09T20:44:00Z"/>
          <w:sz w:val="20"/>
          <w:szCs w:val="28"/>
        </w:rPr>
      </w:pPr>
      <w:ins w:id="26" w:author="Jillian Carson-Jackson" w:date="2022-03-09T20:44:00Z">
        <w:r w:rsidRPr="008E7CEA">
          <w:rPr>
            <w:sz w:val="20"/>
            <w:szCs w:val="28"/>
            <w:highlight w:val="green"/>
          </w:rPr>
          <w:t>For review at VTS52</w:t>
        </w:r>
      </w:ins>
    </w:p>
    <w:p w14:paraId="07C650F3" w14:textId="4AE261FC" w:rsidR="00FA5EDF" w:rsidRPr="00FA5EDF" w:rsidDel="00124386" w:rsidRDefault="00FA5EDF" w:rsidP="001458A2">
      <w:pPr>
        <w:pStyle w:val="ListParagraph"/>
        <w:numPr>
          <w:ilvl w:val="0"/>
          <w:numId w:val="25"/>
        </w:numPr>
        <w:rPr>
          <w:del w:id="27" w:author="Jillian Carson-Jackson" w:date="2021-12-14T23:22:00Z"/>
          <w:rFonts w:asciiTheme="minorHAnsi" w:hAnsiTheme="minorHAnsi" w:cstheme="minorHAnsi"/>
          <w:sz w:val="20"/>
          <w:szCs w:val="22"/>
        </w:rPr>
      </w:pPr>
    </w:p>
    <w:p w14:paraId="06F22936" w14:textId="69D5D54A" w:rsidR="00913B44" w:rsidRPr="00093294" w:rsidDel="00124386" w:rsidRDefault="00913B44" w:rsidP="00D74AE1">
      <w:pPr>
        <w:rPr>
          <w:del w:id="28" w:author="Jillian Carson-Jackson" w:date="2021-12-14T23:22:00Z"/>
        </w:rPr>
      </w:pPr>
    </w:p>
    <w:p w14:paraId="1323A335" w14:textId="3D4B89BF" w:rsidR="00913B44" w:rsidRPr="00C25739" w:rsidDel="00124386" w:rsidRDefault="00913B44" w:rsidP="00D74AE1">
      <w:pPr>
        <w:rPr>
          <w:del w:id="29" w:author="Jillian Carson-Jackson" w:date="2021-12-14T23:22:00Z"/>
          <w:sz w:val="20"/>
          <w:szCs w:val="28"/>
        </w:rPr>
      </w:pPr>
    </w:p>
    <w:p w14:paraId="5938F0A2" w14:textId="77777777" w:rsidR="00913B44" w:rsidRPr="00C25739" w:rsidRDefault="00913B44" w:rsidP="00D74AE1">
      <w:pPr>
        <w:rPr>
          <w:sz w:val="20"/>
          <w:szCs w:val="28"/>
        </w:rPr>
      </w:pPr>
    </w:p>
    <w:p w14:paraId="78746285" w14:textId="77777777" w:rsidR="00913B44" w:rsidRPr="00C25739" w:rsidRDefault="00913B44" w:rsidP="00D74AE1">
      <w:pPr>
        <w:rPr>
          <w:sz w:val="20"/>
          <w:szCs w:val="28"/>
        </w:rPr>
      </w:pPr>
    </w:p>
    <w:p w14:paraId="23F48932" w14:textId="77777777" w:rsidR="00913B44" w:rsidRPr="00C25739" w:rsidRDefault="00913B44" w:rsidP="00D74AE1">
      <w:pPr>
        <w:rPr>
          <w:sz w:val="20"/>
          <w:szCs w:val="28"/>
        </w:rPr>
      </w:pPr>
    </w:p>
    <w:p w14:paraId="774006D2" w14:textId="77777777" w:rsidR="00913B44" w:rsidRPr="00C25739" w:rsidRDefault="00913B44" w:rsidP="00D74AE1">
      <w:pPr>
        <w:rPr>
          <w:sz w:val="20"/>
          <w:szCs w:val="28"/>
        </w:rPr>
      </w:pPr>
    </w:p>
    <w:p w14:paraId="6E52A750" w14:textId="77777777" w:rsidR="005C71FF" w:rsidRPr="00093294" w:rsidRDefault="005C71FF" w:rsidP="00D74AE1"/>
    <w:p w14:paraId="73E9A02B" w14:textId="77777777" w:rsidR="00883AE3" w:rsidRDefault="00883AE3" w:rsidP="00D74AE1"/>
    <w:p w14:paraId="2402FEA4" w14:textId="77777777" w:rsidR="00B908C2" w:rsidRDefault="00B908C2" w:rsidP="00D74AE1"/>
    <w:p w14:paraId="220EA528" w14:textId="77777777" w:rsidR="00B908C2" w:rsidRDefault="00B908C2" w:rsidP="00D74AE1"/>
    <w:p w14:paraId="26E2ADCC" w14:textId="77777777" w:rsidR="00B908C2" w:rsidRDefault="00B908C2" w:rsidP="00D74AE1"/>
    <w:p w14:paraId="613242C6" w14:textId="77777777" w:rsidR="00B908C2" w:rsidRDefault="00B908C2" w:rsidP="00D74AE1"/>
    <w:p w14:paraId="603893B3" w14:textId="77777777" w:rsidR="00B908C2" w:rsidRDefault="00B908C2" w:rsidP="00D74AE1"/>
    <w:p w14:paraId="758717D6" w14:textId="77777777" w:rsidR="00B908C2" w:rsidRDefault="00B908C2" w:rsidP="00D74AE1"/>
    <w:p w14:paraId="5AAA5677" w14:textId="77777777" w:rsidR="00B908C2" w:rsidRPr="00093294" w:rsidRDefault="00B908C2" w:rsidP="00D74AE1"/>
    <w:p w14:paraId="64B2986A" w14:textId="2F12CD66" w:rsidR="00913B44" w:rsidRPr="00093294" w:rsidRDefault="00913B44" w:rsidP="00913B44">
      <w:pPr>
        <w:pStyle w:val="Editionnumber"/>
      </w:pPr>
      <w:r w:rsidRPr="00093294">
        <w:lastRenderedPageBreak/>
        <w:t xml:space="preserve">Edition </w:t>
      </w:r>
      <w:r w:rsidR="00BE2219">
        <w:t>2.0</w:t>
      </w:r>
    </w:p>
    <w:p w14:paraId="328E1205" w14:textId="77777777" w:rsidR="00913B44" w:rsidRPr="00093294" w:rsidRDefault="007C3798" w:rsidP="005C71FF">
      <w:pPr>
        <w:pStyle w:val="Documentdate"/>
      </w:pPr>
      <w:r>
        <w:t>December 2009</w:t>
      </w:r>
    </w:p>
    <w:p w14:paraId="0F5618CB" w14:textId="77777777" w:rsidR="00913B44" w:rsidRPr="00093294" w:rsidRDefault="00913B44" w:rsidP="00D74AE1">
      <w:pPr>
        <w:sectPr w:rsidR="00913B44" w:rsidRPr="00093294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501E874" w14:textId="77777777" w:rsidR="00914E26" w:rsidRPr="00093294" w:rsidRDefault="00914E26" w:rsidP="00914E26">
      <w:pPr>
        <w:pStyle w:val="BodyText"/>
      </w:pPr>
      <w:r w:rsidRPr="00093294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093294" w14:paraId="348E721A" w14:textId="77777777" w:rsidTr="005E4659">
        <w:tc>
          <w:tcPr>
            <w:tcW w:w="1908" w:type="dxa"/>
          </w:tcPr>
          <w:p w14:paraId="653F99A2" w14:textId="77777777" w:rsidR="00914E26" w:rsidRPr="00093294" w:rsidRDefault="00914E26" w:rsidP="00ED030E">
            <w:pPr>
              <w:pStyle w:val="Tableheading"/>
              <w:rPr>
                <w:lang w:val="en-GB"/>
              </w:rPr>
            </w:pPr>
            <w:r w:rsidRPr="00093294">
              <w:rPr>
                <w:lang w:val="en-GB"/>
              </w:rPr>
              <w:t>Date</w:t>
            </w:r>
          </w:p>
        </w:tc>
        <w:tc>
          <w:tcPr>
            <w:tcW w:w="3576" w:type="dxa"/>
          </w:tcPr>
          <w:p w14:paraId="53F5C07B" w14:textId="77777777" w:rsidR="00914E26" w:rsidRPr="00093294" w:rsidRDefault="00914E26" w:rsidP="00ED030E">
            <w:pPr>
              <w:pStyle w:val="Tableheading"/>
              <w:rPr>
                <w:lang w:val="en-GB"/>
              </w:rPr>
            </w:pPr>
            <w:r w:rsidRPr="00093294">
              <w:rPr>
                <w:lang w:val="en-GB"/>
              </w:rPr>
              <w:t>Page / Section Revised</w:t>
            </w:r>
          </w:p>
        </w:tc>
        <w:tc>
          <w:tcPr>
            <w:tcW w:w="5001" w:type="dxa"/>
          </w:tcPr>
          <w:p w14:paraId="15E6065A" w14:textId="77777777" w:rsidR="00914E26" w:rsidRPr="00093294" w:rsidRDefault="00914E26" w:rsidP="00ED030E">
            <w:pPr>
              <w:pStyle w:val="Tableheading"/>
              <w:rPr>
                <w:lang w:val="en-GB"/>
              </w:rPr>
            </w:pPr>
            <w:r w:rsidRPr="00093294">
              <w:rPr>
                <w:lang w:val="en-GB"/>
              </w:rPr>
              <w:t>Requirement for Revision</w:t>
            </w:r>
          </w:p>
        </w:tc>
      </w:tr>
      <w:tr w:rsidR="005E4659" w:rsidRPr="00093294" w14:paraId="2F12ACC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7BC2D41" w14:textId="4C08483A" w:rsidR="00914E26" w:rsidRPr="00093294" w:rsidRDefault="00BE2219" w:rsidP="00A31388">
            <w:pPr>
              <w:pStyle w:val="Tabletext"/>
            </w:pPr>
            <w:r>
              <w:t>March 1988</w:t>
            </w:r>
          </w:p>
        </w:tc>
        <w:tc>
          <w:tcPr>
            <w:tcW w:w="3576" w:type="dxa"/>
            <w:vAlign w:val="center"/>
          </w:tcPr>
          <w:p w14:paraId="69210056" w14:textId="2D7D76EE" w:rsidR="00914E26" w:rsidRPr="00093294" w:rsidRDefault="00BE2219" w:rsidP="00A31388">
            <w:pPr>
              <w:pStyle w:val="Tabletext"/>
            </w:pPr>
            <w:r>
              <w:t>1</w:t>
            </w:r>
            <w:r w:rsidRPr="00BE2219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5001" w:type="dxa"/>
            <w:vAlign w:val="center"/>
          </w:tcPr>
          <w:p w14:paraId="3216C866" w14:textId="39AA8CB9" w:rsidR="00914E26" w:rsidRPr="00093294" w:rsidRDefault="00914E26" w:rsidP="00A31388">
            <w:pPr>
              <w:pStyle w:val="Tabletext"/>
            </w:pPr>
          </w:p>
        </w:tc>
      </w:tr>
      <w:tr w:rsidR="00BE2219" w:rsidRPr="00093294" w14:paraId="7CDEC43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A7AF8D9" w14:textId="01FB57DE" w:rsidR="00BE2219" w:rsidRPr="00093294" w:rsidRDefault="00BE2219" w:rsidP="00A31388">
            <w:pPr>
              <w:pStyle w:val="Tabletext"/>
            </w:pPr>
            <w:r>
              <w:t>December 2005</w:t>
            </w:r>
          </w:p>
        </w:tc>
        <w:tc>
          <w:tcPr>
            <w:tcW w:w="3576" w:type="dxa"/>
            <w:vAlign w:val="center"/>
          </w:tcPr>
          <w:p w14:paraId="5AA9A3A0" w14:textId="2266A303" w:rsidR="00BE2219" w:rsidRPr="00093294" w:rsidRDefault="00BE2219" w:rsidP="00A31388">
            <w:pPr>
              <w:pStyle w:val="Tabletext"/>
            </w:pPr>
            <w:r>
              <w:t>Ed.1.1</w:t>
            </w:r>
          </w:p>
        </w:tc>
        <w:tc>
          <w:tcPr>
            <w:tcW w:w="5001" w:type="dxa"/>
            <w:vAlign w:val="center"/>
          </w:tcPr>
          <w:p w14:paraId="38F728A3" w14:textId="2E93F3AF" w:rsidR="00BE2219" w:rsidRPr="00093294" w:rsidRDefault="00BE2219" w:rsidP="00A31388">
            <w:pPr>
              <w:pStyle w:val="Tabletext"/>
            </w:pPr>
          </w:p>
        </w:tc>
      </w:tr>
      <w:tr w:rsidR="00BE2219" w:rsidRPr="00093294" w14:paraId="1D76688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9195084" w14:textId="6AEA0DA2" w:rsidR="00BE2219" w:rsidRPr="00093294" w:rsidRDefault="00BE2219" w:rsidP="00A31388">
            <w:pPr>
              <w:pStyle w:val="Tabletext"/>
            </w:pPr>
            <w:r>
              <w:t>December 2009</w:t>
            </w:r>
          </w:p>
        </w:tc>
        <w:tc>
          <w:tcPr>
            <w:tcW w:w="3576" w:type="dxa"/>
            <w:vAlign w:val="center"/>
          </w:tcPr>
          <w:p w14:paraId="568868E2" w14:textId="4A2C78D2" w:rsidR="00BE2219" w:rsidRDefault="00BE2219" w:rsidP="00A31388">
            <w:pPr>
              <w:pStyle w:val="Tabletext"/>
            </w:pPr>
            <w:r>
              <w:t>Ed.2</w:t>
            </w:r>
          </w:p>
          <w:p w14:paraId="2B327ACC" w14:textId="3019DF29" w:rsidR="00BE2219" w:rsidRPr="00093294" w:rsidRDefault="00BE2219" w:rsidP="00A31388">
            <w:pPr>
              <w:pStyle w:val="Tabletext"/>
            </w:pPr>
            <w:r>
              <w:t>Entire document</w:t>
            </w:r>
          </w:p>
        </w:tc>
        <w:tc>
          <w:tcPr>
            <w:tcW w:w="5001" w:type="dxa"/>
            <w:vAlign w:val="center"/>
          </w:tcPr>
          <w:p w14:paraId="4A9DA958" w14:textId="6B930388" w:rsidR="00BE2219" w:rsidRPr="00093294" w:rsidRDefault="00BE2219" w:rsidP="00A31388">
            <w:pPr>
              <w:pStyle w:val="Tabletext"/>
            </w:pPr>
            <w:r w:rsidRPr="007560C3">
              <w:t>Reflecting 10 years</w:t>
            </w:r>
            <w:r>
              <w:t>’</w:t>
            </w:r>
            <w:r w:rsidRPr="007560C3">
              <w:t xml:space="preserve"> experience and the evolution of technology</w:t>
            </w:r>
          </w:p>
        </w:tc>
      </w:tr>
      <w:tr w:rsidR="00BE2219" w:rsidRPr="00093294" w14:paraId="513363B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29457BC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FF6A195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3A1CC9C" w14:textId="77777777" w:rsidR="00BE2219" w:rsidRPr="00093294" w:rsidRDefault="00BE2219" w:rsidP="00A31388">
            <w:pPr>
              <w:pStyle w:val="Tabletext"/>
            </w:pPr>
          </w:p>
        </w:tc>
      </w:tr>
      <w:tr w:rsidR="00BE2219" w:rsidRPr="00093294" w14:paraId="7B80B59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B849A80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927FD7C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E3467D9" w14:textId="77777777" w:rsidR="00BE2219" w:rsidRPr="00093294" w:rsidRDefault="00BE2219" w:rsidP="00A31388">
            <w:pPr>
              <w:pStyle w:val="Tabletext"/>
            </w:pPr>
          </w:p>
        </w:tc>
      </w:tr>
      <w:tr w:rsidR="00BE2219" w:rsidRPr="00093294" w14:paraId="5D48850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C33FD2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474065F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225555C" w14:textId="77777777" w:rsidR="00BE2219" w:rsidRPr="00093294" w:rsidRDefault="00BE2219" w:rsidP="00A31388">
            <w:pPr>
              <w:pStyle w:val="Tabletext"/>
            </w:pPr>
          </w:p>
        </w:tc>
      </w:tr>
      <w:tr w:rsidR="00BE2219" w:rsidRPr="00093294" w14:paraId="29E7A81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238EB8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926FF62" w14:textId="77777777" w:rsidR="00BE2219" w:rsidRPr="00093294" w:rsidRDefault="00BE2219" w:rsidP="00A31388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8204AF0" w14:textId="77777777" w:rsidR="00BE2219" w:rsidRPr="00093294" w:rsidRDefault="00BE2219" w:rsidP="00A31388">
            <w:pPr>
              <w:pStyle w:val="Tabletext"/>
            </w:pPr>
          </w:p>
        </w:tc>
      </w:tr>
    </w:tbl>
    <w:p w14:paraId="37283819" w14:textId="77777777" w:rsidR="00914E26" w:rsidRPr="00093294" w:rsidRDefault="00914E26" w:rsidP="00D74AE1"/>
    <w:p w14:paraId="39C84FFF" w14:textId="77777777" w:rsidR="00C01863" w:rsidRDefault="00C01863" w:rsidP="00D27E94">
      <w:pPr>
        <w:pStyle w:val="BodyText"/>
        <w:rPr>
          <w:ins w:id="32" w:author="Jillian Carson-Jackson" w:date="2021-01-30T21:01:00Z"/>
          <w:u w:color="009FDF"/>
        </w:rPr>
      </w:pPr>
      <w:bookmarkStart w:id="33" w:name="_Toc6299029"/>
      <w:bookmarkStart w:id="34" w:name="_Hlk59976124"/>
      <w:bookmarkStart w:id="35" w:name="_Toc419881221"/>
      <w:bookmarkStart w:id="36" w:name="_Ref302301847"/>
      <w:bookmarkStart w:id="37" w:name="_Ref302302106"/>
      <w:bookmarkStart w:id="38" w:name="_Toc419881232"/>
      <w:bookmarkStart w:id="39" w:name="_Ref442341109"/>
      <w:bookmarkStart w:id="40" w:name="_Ref442341113"/>
      <w:bookmarkStart w:id="41" w:name="_Ref442341758"/>
      <w:bookmarkStart w:id="42" w:name="_Toc442347370"/>
      <w:bookmarkStart w:id="43" w:name="_Toc442359633"/>
    </w:p>
    <w:p w14:paraId="55EFB0AE" w14:textId="2B7EC7EB" w:rsidR="00791683" w:rsidRDefault="00791683" w:rsidP="00D27E94">
      <w:pPr>
        <w:pStyle w:val="BodyText"/>
        <w:rPr>
          <w:u w:color="009FDF"/>
        </w:rPr>
        <w:sectPr w:rsidR="00791683" w:rsidSect="00D2783E">
          <w:headerReference w:type="default" r:id="rId17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7B37DDAD" w14:textId="022EBC05" w:rsidR="00D2783E" w:rsidRDefault="00D2783E" w:rsidP="00D27E94">
      <w:pPr>
        <w:pStyle w:val="BodyText"/>
        <w:rPr>
          <w:u w:color="009FDF"/>
        </w:rPr>
      </w:pPr>
    </w:p>
    <w:p w14:paraId="50BB48FA" w14:textId="41CCF23E" w:rsidR="00AC0A93" w:rsidRDefault="001229B2" w:rsidP="001229B2">
      <w:pPr>
        <w:pStyle w:val="Module"/>
        <w:numPr>
          <w:ilvl w:val="0"/>
          <w:numId w:val="0"/>
        </w:numPr>
      </w:pPr>
      <w:r>
        <w:t xml:space="preserve">MODULE 3 - </w:t>
      </w:r>
      <w:del w:id="44" w:author="Jillian Carson-Jackson" w:date="2021-12-15T21:04:00Z">
        <w:r w:rsidR="00AC0A93" w:rsidDel="00B24A40">
          <w:delText>TRAFFIC MANAGEMENT</w:delText>
        </w:r>
        <w:r w:rsidR="00AC0A93" w:rsidRPr="00093294" w:rsidDel="00B24A40">
          <w:delText xml:space="preserve"> </w:delText>
        </w:r>
      </w:del>
      <w:commentRangeStart w:id="45"/>
      <w:commentRangeStart w:id="46"/>
      <w:ins w:id="47" w:author="Jillian Carson-Jackson" w:date="2021-12-15T21:04:00Z">
        <w:r w:rsidR="00B24A40">
          <w:t>Provision of VTS</w:t>
        </w:r>
        <w:commentRangeEnd w:id="45"/>
        <w:r w:rsidR="00B24A40">
          <w:rPr>
            <w:rStyle w:val="CommentReference"/>
            <w:rFonts w:eastAsiaTheme="minorHAnsi"/>
            <w:b w:val="0"/>
            <w:color w:val="auto"/>
            <w:u w:val="none"/>
          </w:rPr>
          <w:commentReference w:id="45"/>
        </w:r>
      </w:ins>
      <w:commentRangeEnd w:id="46"/>
      <w:ins w:id="48" w:author="Jillian Carson-Jackson" w:date="2022-01-11T11:41:00Z">
        <w:r w:rsidR="00523EA2">
          <w:rPr>
            <w:rStyle w:val="CommentReference"/>
            <w:rFonts w:eastAsiaTheme="minorHAnsi"/>
            <w:b w:val="0"/>
            <w:color w:val="auto"/>
            <w:u w:val="none"/>
          </w:rPr>
          <w:commentReference w:id="46"/>
        </w:r>
      </w:ins>
    </w:p>
    <w:p w14:paraId="27596381" w14:textId="77777777" w:rsidR="00AC0A93" w:rsidRDefault="00AC0A93" w:rsidP="00774609">
      <w:pPr>
        <w:pStyle w:val="Heading1"/>
      </w:pPr>
      <w:r>
        <w:t>SUBJECT FRAMEWORK</w:t>
      </w:r>
    </w:p>
    <w:p w14:paraId="2B4B0722" w14:textId="77777777" w:rsidR="00AC0A93" w:rsidRPr="00B94E6E" w:rsidRDefault="00AC0A93" w:rsidP="00AC0A93">
      <w:pPr>
        <w:pStyle w:val="Heading1separatationline"/>
      </w:pPr>
    </w:p>
    <w:p w14:paraId="785D70D3" w14:textId="77777777" w:rsidR="00AC0A93" w:rsidRDefault="00AC0A93" w:rsidP="00AE6412">
      <w:pPr>
        <w:pStyle w:val="Heading2"/>
        <w:rPr>
          <w:ins w:id="49" w:author="Jillian Carson-Jackson" w:date="2022-01-11T11:43:00Z"/>
        </w:rPr>
      </w:pPr>
      <w:r>
        <w:t>Scope</w:t>
      </w:r>
    </w:p>
    <w:p w14:paraId="566ACD94" w14:textId="77777777" w:rsidR="00AE6412" w:rsidRPr="00AE6412" w:rsidRDefault="00AE6412" w:rsidP="00AE6412">
      <w:pPr>
        <w:pStyle w:val="Heading2separationline"/>
        <w:rPr>
          <w:lang w:eastAsia="de-DE"/>
        </w:rPr>
      </w:pPr>
    </w:p>
    <w:p w14:paraId="33BE47D0" w14:textId="41431E19" w:rsidR="00AC0A93" w:rsidRDefault="00AC0A93" w:rsidP="00AC0A93">
      <w:pPr>
        <w:pStyle w:val="BodyText"/>
      </w:pPr>
      <w:r>
        <w:t xml:space="preserve">This </w:t>
      </w:r>
      <w:del w:id="50" w:author="Jillian Carson-Jackson" w:date="2021-12-15T21:03:00Z">
        <w:r w:rsidDel="00AA321F">
          <w:delText xml:space="preserve">syllabus </w:delText>
        </w:r>
      </w:del>
      <w:ins w:id="51" w:author="Jillian Carson-Jackson" w:date="2021-12-15T21:03:00Z">
        <w:r w:rsidR="00AA321F">
          <w:t xml:space="preserve">module </w:t>
        </w:r>
      </w:ins>
      <w:r>
        <w:t xml:space="preserve">covers the theory and practice of </w:t>
      </w:r>
      <w:del w:id="52" w:author="Jillian Carson-Jackson" w:date="2021-12-15T21:05:00Z">
        <w:r w:rsidDel="00765CE8">
          <w:delText xml:space="preserve">managing </w:delText>
        </w:r>
        <w:commentRangeStart w:id="53"/>
        <w:r w:rsidDel="00765CE8">
          <w:delText>traffi</w:delText>
        </w:r>
      </w:del>
      <w:ins w:id="54" w:author="Jillian Carson-Jackson" w:date="2021-12-15T21:06:00Z">
        <w:r w:rsidR="00765CE8">
          <w:t xml:space="preserve"> the provision of VTS</w:t>
        </w:r>
      </w:ins>
      <w:del w:id="55" w:author="Jillian Carson-Jackson" w:date="2021-12-15T21:05:00Z">
        <w:r w:rsidDel="00765CE8">
          <w:delText>c</w:delText>
        </w:r>
      </w:del>
      <w:del w:id="56" w:author="Jillian Carson-Jackson" w:date="2021-12-15T21:06:00Z">
        <w:r w:rsidDel="00765CE8">
          <w:delText xml:space="preserve"> in a VTS </w:delText>
        </w:r>
      </w:del>
      <w:commentRangeEnd w:id="53"/>
      <w:r w:rsidR="00765CE8">
        <w:rPr>
          <w:rStyle w:val="CommentReference"/>
        </w:rPr>
        <w:commentReference w:id="53"/>
      </w:r>
      <w:del w:id="57" w:author="Jillian Carson-Jackson" w:date="2021-12-15T21:06:00Z">
        <w:r w:rsidDel="00765CE8">
          <w:delText>area</w:delText>
        </w:r>
      </w:del>
      <w:r>
        <w:t>, including area limits, shipping lanes, safety zones, traffic separation schemes and geographical constraints.</w:t>
      </w:r>
    </w:p>
    <w:p w14:paraId="25D5C577" w14:textId="39649F86" w:rsidR="00AC0A93" w:rsidRDefault="00AC0A93" w:rsidP="00AC0A93">
      <w:pPr>
        <w:pStyle w:val="BodyText"/>
      </w:pPr>
      <w:r>
        <w:t>It also deals with the theory and practice of monitoring and organising traffic.</w:t>
      </w:r>
    </w:p>
    <w:p w14:paraId="150523F9" w14:textId="6C88C57F" w:rsidR="00AC0A93" w:rsidRDefault="00AC0A93" w:rsidP="00AC0A93">
      <w:pPr>
        <w:pStyle w:val="ModuleHeading2"/>
      </w:pPr>
      <w:del w:id="58" w:author="Jillian Carson-Jackson" w:date="2021-12-14T23:26:00Z">
        <w:r w:rsidDel="00D75139">
          <w:delText>Aims</w:delText>
        </w:r>
      </w:del>
      <w:ins w:id="59" w:author="Jillian Carson-Jackson" w:date="2021-12-14T23:26:00Z">
        <w:r w:rsidR="00D75139">
          <w:t>Objectives of Module 2</w:t>
        </w:r>
      </w:ins>
    </w:p>
    <w:p w14:paraId="760C331A" w14:textId="4E6FF6B3" w:rsidR="00311B47" w:rsidRDefault="00AC0A93" w:rsidP="00AC0A93">
      <w:pPr>
        <w:pStyle w:val="BodyText"/>
        <w:rPr>
          <w:ins w:id="60" w:author="Jillian Carson-Jackson" w:date="2022-01-11T11:47:00Z"/>
        </w:rPr>
      </w:pPr>
      <w:r>
        <w:t xml:space="preserve">On completion of the course the </w:t>
      </w:r>
      <w:del w:id="61" w:author="Abercrombie, Kerrie" w:date="2022-01-18T13:42:00Z">
        <w:r w:rsidDel="002C1C16">
          <w:delText xml:space="preserve">trainee </w:delText>
        </w:r>
      </w:del>
      <w:ins w:id="62" w:author="Abercrombie, Kerrie" w:date="2022-01-18T13:42:00Z">
        <w:r w:rsidR="002C1C16">
          <w:t xml:space="preserve">student </w:t>
        </w:r>
      </w:ins>
      <w:r>
        <w:t xml:space="preserve">will </w:t>
      </w:r>
      <w:del w:id="63" w:author="Jillian Carson-Jackson" w:date="2022-01-11T11:45:00Z">
        <w:r w:rsidDel="006470F7">
          <w:delText>possess a thorough knowledge of</w:delText>
        </w:r>
      </w:del>
      <w:ins w:id="64" w:author="Jillian Carson-Jackson" w:date="2022-01-11T11:45:00Z">
        <w:r w:rsidR="006470F7">
          <w:t>implement</w:t>
        </w:r>
      </w:ins>
      <w:r>
        <w:t xml:space="preserve"> the principles of </w:t>
      </w:r>
      <w:del w:id="65" w:author="Jillian Carson-Jackson" w:date="2022-01-11T11:46:00Z">
        <w:r w:rsidDel="00894D12">
          <w:delText>traffic management</w:delText>
        </w:r>
      </w:del>
      <w:ins w:id="66" w:author="Jillian Carson-Jackson" w:date="2022-01-11T11:46:00Z">
        <w:del w:id="67" w:author="Abercrombie, Kerrie" w:date="2022-01-18T13:42:00Z">
          <w:r w:rsidR="00894D12" w:rsidDel="002C1C16">
            <w:delText xml:space="preserve">of </w:delText>
          </w:r>
        </w:del>
        <w:r w:rsidR="00894D12">
          <w:t xml:space="preserve">the provision of VTS to provide timely and </w:t>
        </w:r>
        <w:r w:rsidR="003C5788">
          <w:t xml:space="preserve">relevant information, monitor and manage ship traffic and respond to developing unsafe situations.  </w:t>
        </w:r>
      </w:ins>
      <w:commentRangeStart w:id="68"/>
      <w:ins w:id="69" w:author="Jillian Carson-Jackson" w:date="2022-01-11T11:47:00Z">
        <w:r w:rsidR="00311B47">
          <w:t xml:space="preserve">This includes: </w:t>
        </w:r>
      </w:ins>
    </w:p>
    <w:p w14:paraId="423D6D50" w14:textId="21DC0041" w:rsidR="00301CCB" w:rsidRDefault="008556C8" w:rsidP="001458A2">
      <w:pPr>
        <w:pStyle w:val="BodyText"/>
        <w:numPr>
          <w:ilvl w:val="0"/>
          <w:numId w:val="29"/>
        </w:numPr>
        <w:rPr>
          <w:ins w:id="70" w:author="Jillian Carson-Jackson" w:date="2022-01-11T11:47:00Z"/>
        </w:rPr>
      </w:pPr>
      <w:ins w:id="71" w:author="Abercrombie, Kerrie" w:date="2022-01-18T23:40:00Z">
        <w:del w:id="72" w:author="Jillian Carson-Jackson" w:date="2022-02-25T18:51:00Z">
          <w:r w:rsidDel="00BB565B">
            <w:delText>Understand</w:delText>
          </w:r>
        </w:del>
      </w:ins>
      <w:ins w:id="73" w:author="Abercrombie, Kerrie" w:date="2022-01-18T23:41:00Z">
        <w:del w:id="74" w:author="Jillian Carson-Jackson" w:date="2022-02-25T18:51:00Z">
          <w:r w:rsidDel="00BB565B">
            <w:delText xml:space="preserve">ing </w:delText>
          </w:r>
        </w:del>
      </w:ins>
      <w:ins w:id="75" w:author="Jillian Carson-Jackson" w:date="2022-01-11T11:49:00Z">
        <w:r w:rsidR="00B73525">
          <w:t>t</w:t>
        </w:r>
      </w:ins>
      <w:ins w:id="76" w:author="Jillian Carson-Jackson" w:date="2022-01-11T11:47:00Z">
        <w:r w:rsidR="00301CCB">
          <w:t>he VTS environment</w:t>
        </w:r>
      </w:ins>
    </w:p>
    <w:p w14:paraId="6BA9A994" w14:textId="72D7832B" w:rsidR="00301CCB" w:rsidRDefault="00B73525" w:rsidP="001458A2">
      <w:pPr>
        <w:pStyle w:val="BodyText"/>
        <w:numPr>
          <w:ilvl w:val="0"/>
          <w:numId w:val="29"/>
        </w:numPr>
        <w:rPr>
          <w:ins w:id="77" w:author="Jillian Carson-Jackson" w:date="2022-01-11T11:48:00Z"/>
        </w:rPr>
      </w:pPr>
      <w:ins w:id="78" w:author="Jillian Carson-Jackson" w:date="2022-01-11T11:49:00Z">
        <w:r>
          <w:t>p</w:t>
        </w:r>
      </w:ins>
      <w:ins w:id="79" w:author="Jillian Carson-Jackson" w:date="2022-01-11T11:48:00Z">
        <w:r w:rsidR="00301CCB">
          <w:t>rinciples of waterway and traffic management</w:t>
        </w:r>
      </w:ins>
    </w:p>
    <w:p w14:paraId="2850CE49" w14:textId="3EC46619" w:rsidR="00301CCB" w:rsidRDefault="00B73525" w:rsidP="001458A2">
      <w:pPr>
        <w:pStyle w:val="BodyText"/>
        <w:numPr>
          <w:ilvl w:val="0"/>
          <w:numId w:val="29"/>
        </w:numPr>
        <w:rPr>
          <w:ins w:id="80" w:author="Jillian Carson-Jackson" w:date="2022-01-11T11:49:00Z"/>
        </w:rPr>
      </w:pPr>
      <w:ins w:id="81" w:author="Jillian Carson-Jackson" w:date="2022-01-11T11:48:00Z">
        <w:r>
          <w:t>provision of timely and relevant information</w:t>
        </w:r>
      </w:ins>
    </w:p>
    <w:p w14:paraId="3D3D254E" w14:textId="75895970" w:rsidR="00B73525" w:rsidRDefault="00B73525" w:rsidP="001458A2">
      <w:pPr>
        <w:pStyle w:val="BodyText"/>
        <w:numPr>
          <w:ilvl w:val="0"/>
          <w:numId w:val="29"/>
        </w:numPr>
        <w:rPr>
          <w:ins w:id="82" w:author="Jillian Carson-Jackson" w:date="2022-01-11T11:49:00Z"/>
        </w:rPr>
      </w:pPr>
      <w:ins w:id="83" w:author="Jillian Carson-Jackson" w:date="2022-01-11T11:49:00Z">
        <w:r>
          <w:t xml:space="preserve">monitoring and managing ship traffic </w:t>
        </w:r>
      </w:ins>
    </w:p>
    <w:p w14:paraId="6EF50182" w14:textId="476B4733" w:rsidR="00B73525" w:rsidRDefault="00B73525" w:rsidP="001458A2">
      <w:pPr>
        <w:pStyle w:val="BodyText"/>
        <w:numPr>
          <w:ilvl w:val="0"/>
          <w:numId w:val="29"/>
        </w:numPr>
        <w:rPr>
          <w:ins w:id="84" w:author="Jillian Carson-Jackson" w:date="2022-01-11T11:47:00Z"/>
        </w:rPr>
      </w:pPr>
      <w:ins w:id="85" w:author="Jillian Carson-Jackson" w:date="2022-01-11T11:49:00Z">
        <w:r>
          <w:t>responding to unsafe situations</w:t>
        </w:r>
      </w:ins>
      <w:commentRangeEnd w:id="68"/>
      <w:ins w:id="86" w:author="Jillian Carson-Jackson" w:date="2022-02-25T18:52:00Z">
        <w:r w:rsidR="00BB565B">
          <w:rPr>
            <w:rStyle w:val="CommentReference"/>
          </w:rPr>
          <w:commentReference w:id="68"/>
        </w:r>
      </w:ins>
      <w:ins w:id="87" w:author="Jillian Carson-Jackson" w:date="2022-01-11T11:49:00Z">
        <w:r>
          <w:t xml:space="preserve">. </w:t>
        </w:r>
      </w:ins>
    </w:p>
    <w:p w14:paraId="0141D4B6" w14:textId="29031368" w:rsidR="00AC0A93" w:rsidRDefault="00AC0A93" w:rsidP="00AC0A93">
      <w:pPr>
        <w:pStyle w:val="BodyText"/>
      </w:pPr>
      <w:r>
        <w:t xml:space="preserve"> </w:t>
      </w:r>
      <w:del w:id="88" w:author="Jillian Carson-Jackson" w:date="2022-01-11T11:45:00Z">
        <w:r w:rsidDel="00894D12">
          <w:delText>and the skills to analyse and apply the knowledge</w:delText>
        </w:r>
      </w:del>
      <w:r>
        <w:t xml:space="preserve">.  </w:t>
      </w:r>
      <w:del w:id="89" w:author="Jillian Carson-Jackson" w:date="2021-12-15T21:08:00Z">
        <w:r w:rsidDel="00DE12EE">
          <w:delText>.</w:delText>
        </w:r>
      </w:del>
    </w:p>
    <w:p w14:paraId="558A0802" w14:textId="03CD934E" w:rsidR="00AC0A93" w:rsidDel="00B73525" w:rsidRDefault="00AC0A93" w:rsidP="00AC0A93">
      <w:pPr>
        <w:pStyle w:val="BodyText"/>
        <w:rPr>
          <w:del w:id="90" w:author="Jillian Carson-Jackson" w:date="2022-01-11T11:50:00Z"/>
        </w:rPr>
      </w:pPr>
      <w:del w:id="91" w:author="Jillian Carson-Jackson" w:date="2022-01-11T11:50:00Z">
        <w:r w:rsidDel="00B73525">
          <w:delText>The understanding by trainees of the subject and knowledge and skills gained in other areas, including on-the-job training, will enable the routine day-to-day duties of a VTS Operator to be carried out in an efficient and safe manner.</w:delText>
        </w:r>
      </w:del>
    </w:p>
    <w:p w14:paraId="2B620FEB" w14:textId="0319232D" w:rsidR="00AC0A93" w:rsidDel="00B73525" w:rsidRDefault="00AC0A93" w:rsidP="00AC0A93">
      <w:pPr>
        <w:pStyle w:val="BodyText"/>
        <w:rPr>
          <w:del w:id="92" w:author="Jillian Carson-Jackson" w:date="2022-01-11T11:50:00Z"/>
        </w:rPr>
      </w:pPr>
      <w:del w:id="93" w:author="Jillian Carson-Jackson" w:date="2022-01-11T11:50:00Z">
        <w:r w:rsidDel="00B73525">
          <w:delText>They will also have sufficient knowledge, comprehension and skills in the subject to serve as the basis for further training to the level of VTS Supervisor.</w:delText>
        </w:r>
      </w:del>
    </w:p>
    <w:p w14:paraId="6C096B7B" w14:textId="06E21B8A" w:rsidR="00AC0A93" w:rsidRDefault="00AC0A93" w:rsidP="00AC0A93">
      <w:pPr>
        <w:pStyle w:val="BodyText"/>
        <w:rPr>
          <w:ins w:id="94" w:author="Jillian Carson-Jackson" w:date="2021-12-14T23:26:00Z"/>
        </w:rPr>
      </w:pPr>
      <w:del w:id="95" w:author="Jillian Carson-Jackson" w:date="2022-01-11T11:50:00Z">
        <w:r w:rsidDel="00B73525">
          <w:delText>Every effort should be made to give the trainees realistic exercises on the role of VTS in assisting a ship to navigate safely and expeditiously through a VTS area.  Integrated exercises on handling emergency situations should also be carried out</w:delText>
        </w:r>
      </w:del>
      <w:r>
        <w:t>.</w:t>
      </w:r>
    </w:p>
    <w:p w14:paraId="72DA423C" w14:textId="77777777" w:rsidR="00E37E9F" w:rsidRDefault="00E37E9F" w:rsidP="00E37E9F">
      <w:pPr>
        <w:pStyle w:val="ModuleHeading2"/>
        <w:rPr>
          <w:ins w:id="96" w:author="Jillian Carson-Jackson" w:date="2021-12-14T23:27:00Z"/>
        </w:rPr>
      </w:pPr>
      <w:ins w:id="97" w:author="Jillian Carson-Jackson" w:date="2021-12-14T23:27:00Z">
        <w:r>
          <w:t xml:space="preserve">Suggested Training aids and </w:t>
        </w:r>
        <w:commentRangeStart w:id="98"/>
        <w:r>
          <w:t>exercises</w:t>
        </w:r>
      </w:ins>
      <w:commentRangeEnd w:id="98"/>
      <w:ins w:id="99" w:author="Jillian Carson-Jackson" w:date="2022-01-11T11:52:00Z">
        <w:r w:rsidR="00716A31">
          <w:rPr>
            <w:rStyle w:val="CommentReference"/>
            <w:rFonts w:eastAsiaTheme="minorHAnsi"/>
            <w:b w:val="0"/>
            <w:color w:val="auto"/>
          </w:rPr>
          <w:commentReference w:id="98"/>
        </w:r>
      </w:ins>
    </w:p>
    <w:p w14:paraId="3A2BE8B7" w14:textId="77777777" w:rsidR="00E37E9F" w:rsidRDefault="00E37E9F" w:rsidP="00E37E9F">
      <w:pPr>
        <w:pStyle w:val="Heading2separationline"/>
        <w:rPr>
          <w:ins w:id="100" w:author="Jillian Carson-Jackson" w:date="2021-12-14T23:27:00Z"/>
          <w:lang w:eastAsia="de-DE"/>
        </w:rPr>
      </w:pPr>
    </w:p>
    <w:p w14:paraId="418B8421" w14:textId="77777777" w:rsidR="00E37E9F" w:rsidRDefault="00E37E9F" w:rsidP="00E37E9F">
      <w:pPr>
        <w:pStyle w:val="BodyText"/>
        <w:rPr>
          <w:ins w:id="101" w:author="Jillian Carson-Jackson" w:date="2021-12-14T23:27:00Z"/>
          <w:lang w:eastAsia="de-DE"/>
        </w:rPr>
      </w:pPr>
      <w:ins w:id="102" w:author="Jillian Carson-Jackson" w:date="2021-12-14T23:27:00Z">
        <w:r>
          <w:rPr>
            <w:lang w:eastAsia="de-DE"/>
          </w:rPr>
          <w:t xml:space="preserve">The teaching methods for that are suggested for use in the delivery of this module include: </w:t>
        </w:r>
      </w:ins>
    </w:p>
    <w:p w14:paraId="2058C30D" w14:textId="77777777" w:rsidR="00E37E9F" w:rsidRPr="00E37635" w:rsidRDefault="00E37E9F" w:rsidP="00E37E9F">
      <w:pPr>
        <w:pStyle w:val="Bullet1"/>
        <w:rPr>
          <w:ins w:id="103" w:author="Jillian Carson-Jackson" w:date="2021-12-14T23:27:00Z"/>
          <w:sz w:val="22"/>
          <w:szCs w:val="22"/>
        </w:rPr>
      </w:pPr>
      <w:ins w:id="104" w:author="Jillian Carson-Jackson" w:date="2021-12-14T23:27:00Z">
        <w:r w:rsidRPr="00E37635">
          <w:rPr>
            <w:sz w:val="22"/>
            <w:szCs w:val="22"/>
          </w:rPr>
          <w:t>Classroom presentations and facilitated discussion</w:t>
        </w:r>
      </w:ins>
    </w:p>
    <w:p w14:paraId="083F9421" w14:textId="49D9D0EF" w:rsidR="00E37E9F" w:rsidRDefault="00E37E9F" w:rsidP="00E37E9F">
      <w:pPr>
        <w:pStyle w:val="Bullet1"/>
        <w:rPr>
          <w:ins w:id="105" w:author="Jillian Carson-Jackson" w:date="2021-12-14T23:27:00Z"/>
          <w:sz w:val="22"/>
          <w:szCs w:val="22"/>
        </w:rPr>
      </w:pPr>
      <w:ins w:id="106" w:author="Jillian Carson-Jackson" w:date="2021-12-14T23:27:00Z">
        <w:r w:rsidRPr="00E37635">
          <w:rPr>
            <w:sz w:val="22"/>
            <w:szCs w:val="22"/>
          </w:rPr>
          <w:t>Case studies</w:t>
        </w:r>
      </w:ins>
      <w:ins w:id="107" w:author="Jillian Carson-Jackson" w:date="2022-01-11T11:51:00Z">
        <w:r w:rsidR="006C1F1C">
          <w:rPr>
            <w:sz w:val="22"/>
            <w:szCs w:val="22"/>
          </w:rPr>
          <w:t xml:space="preserve"> and activities</w:t>
        </w:r>
      </w:ins>
    </w:p>
    <w:p w14:paraId="0A2277A1" w14:textId="77777777" w:rsidR="00E37E9F" w:rsidRDefault="00E37E9F" w:rsidP="00E37E9F">
      <w:pPr>
        <w:pStyle w:val="Bullet1"/>
        <w:rPr>
          <w:ins w:id="108" w:author="Jillian Carson-Jackson" w:date="2021-12-15T21:09:00Z"/>
          <w:sz w:val="22"/>
          <w:szCs w:val="22"/>
        </w:rPr>
      </w:pPr>
      <w:ins w:id="109" w:author="Jillian Carson-Jackson" w:date="2021-12-14T23:27:00Z">
        <w:r>
          <w:rPr>
            <w:sz w:val="22"/>
            <w:szCs w:val="22"/>
          </w:rPr>
          <w:t xml:space="preserve">Simulation </w:t>
        </w:r>
      </w:ins>
    </w:p>
    <w:p w14:paraId="46C0F922" w14:textId="5A7CC271" w:rsidR="00AD3990" w:rsidRDefault="001141BC" w:rsidP="00E37E9F">
      <w:pPr>
        <w:pStyle w:val="Bullet1"/>
        <w:rPr>
          <w:ins w:id="110" w:author="Jillian Carson-Jackson" w:date="2021-12-15T21:09:00Z"/>
          <w:sz w:val="22"/>
          <w:szCs w:val="22"/>
        </w:rPr>
      </w:pPr>
      <w:ins w:id="111" w:author="Jillian Carson-Jackson" w:date="2021-12-15T21:09:00Z">
        <w:r>
          <w:rPr>
            <w:sz w:val="22"/>
            <w:szCs w:val="22"/>
          </w:rPr>
          <w:t>E-learning</w:t>
        </w:r>
      </w:ins>
    </w:p>
    <w:p w14:paraId="3CA9BA9A" w14:textId="1E838371" w:rsidR="001141BC" w:rsidRPr="00E37635" w:rsidRDefault="001141BC" w:rsidP="00E37E9F">
      <w:pPr>
        <w:pStyle w:val="Bullet1"/>
        <w:rPr>
          <w:ins w:id="112" w:author="Jillian Carson-Jackson" w:date="2021-12-14T23:27:00Z"/>
          <w:sz w:val="22"/>
          <w:szCs w:val="22"/>
        </w:rPr>
      </w:pPr>
      <w:ins w:id="113" w:author="Jillian Carson-Jackson" w:date="2021-12-15T21:09:00Z">
        <w:r>
          <w:rPr>
            <w:sz w:val="22"/>
            <w:szCs w:val="22"/>
          </w:rPr>
          <w:t>[to be developed]</w:t>
        </w:r>
      </w:ins>
    </w:p>
    <w:p w14:paraId="67541375" w14:textId="77777777" w:rsidR="00E37E9F" w:rsidRDefault="00E37E9F" w:rsidP="00E37E9F">
      <w:pPr>
        <w:pStyle w:val="ModuleHeading2"/>
        <w:rPr>
          <w:ins w:id="114" w:author="Jillian Carson-Jackson" w:date="2021-12-14T23:27:00Z"/>
        </w:rPr>
      </w:pPr>
      <w:ins w:id="115" w:author="Jillian Carson-Jackson" w:date="2021-12-14T23:27:00Z">
        <w:r>
          <w:t xml:space="preserve">References relevant to this </w:t>
        </w:r>
        <w:commentRangeStart w:id="116"/>
        <w:r>
          <w:t>module</w:t>
        </w:r>
      </w:ins>
      <w:commentRangeEnd w:id="116"/>
      <w:ins w:id="117" w:author="Jillian Carson-Jackson" w:date="2022-01-11T11:52:00Z">
        <w:r w:rsidR="00716A31">
          <w:rPr>
            <w:rStyle w:val="CommentReference"/>
            <w:rFonts w:eastAsiaTheme="minorHAnsi"/>
            <w:b w:val="0"/>
            <w:color w:val="auto"/>
          </w:rPr>
          <w:commentReference w:id="116"/>
        </w:r>
      </w:ins>
    </w:p>
    <w:p w14:paraId="1F7B63A5" w14:textId="77777777" w:rsidR="00E37E9F" w:rsidRDefault="00E37E9F" w:rsidP="00E37E9F">
      <w:pPr>
        <w:pStyle w:val="Heading2separationline"/>
        <w:rPr>
          <w:ins w:id="118" w:author="Jillian Carson-Jackson" w:date="2021-12-14T23:27:00Z"/>
          <w:lang w:eastAsia="de-DE"/>
        </w:rPr>
      </w:pPr>
    </w:p>
    <w:p w14:paraId="5BAA793F" w14:textId="77777777" w:rsidR="00E37E9F" w:rsidRDefault="00E37E9F" w:rsidP="00E37E9F">
      <w:pPr>
        <w:pStyle w:val="BodyText"/>
        <w:rPr>
          <w:ins w:id="119" w:author="Jillian Carson-Jackson" w:date="2021-12-14T23:27:00Z"/>
        </w:rPr>
      </w:pPr>
      <w:ins w:id="120" w:author="Jillian Carson-Jackson" w:date="2021-12-14T23:27:00Z">
        <w:r>
          <w:t xml:space="preserve">The following references are relevant to the planning and delivery of this module: </w:t>
        </w:r>
      </w:ins>
    </w:p>
    <w:p w14:paraId="35FA4A97" w14:textId="77777777" w:rsidR="00E37E9F" w:rsidRPr="00211D16" w:rsidRDefault="00E37E9F" w:rsidP="00E37E9F">
      <w:pPr>
        <w:pStyle w:val="BodyText"/>
        <w:rPr>
          <w:ins w:id="121" w:author="Jillian Carson-Jackson" w:date="2021-12-14T23:27:00Z"/>
          <w:lang w:eastAsia="de-DE"/>
        </w:rPr>
      </w:pPr>
      <w:ins w:id="122" w:author="Jillian Carson-Jackson" w:date="2021-12-14T23:27:00Z">
        <w:r>
          <w:rPr>
            <w:lang w:eastAsia="de-DE"/>
          </w:rPr>
          <w:t>[to be developed…]</w:t>
        </w:r>
      </w:ins>
    </w:p>
    <w:p w14:paraId="5CA1C763" w14:textId="77777777" w:rsidR="00BC4EE4" w:rsidRDefault="00BC4EE4" w:rsidP="00AC0A93">
      <w:pPr>
        <w:pStyle w:val="BodyText"/>
      </w:pPr>
    </w:p>
    <w:p w14:paraId="406D47F8" w14:textId="77777777" w:rsidR="00AC0A93" w:rsidRDefault="00AC0A93" w:rsidP="00AC0A93">
      <w:pPr>
        <w:spacing w:after="200" w:line="276" w:lineRule="auto"/>
        <w:rPr>
          <w:sz w:val="22"/>
        </w:rPr>
      </w:pPr>
      <w:r>
        <w:br w:type="page"/>
      </w:r>
    </w:p>
    <w:p w14:paraId="3B6EB95B" w14:textId="1DB5EC3F" w:rsidR="00AC0A93" w:rsidRDefault="00AC0A93" w:rsidP="00AC0A93">
      <w:pPr>
        <w:pStyle w:val="ModuleHeading1"/>
      </w:pPr>
      <w:r w:rsidRPr="00C50983">
        <w:lastRenderedPageBreak/>
        <w:t xml:space="preserve">SUBJECT OUTLINE OF MODULE </w:t>
      </w:r>
      <w:del w:id="123" w:author="Jillian Carson-Jackson" w:date="2020-12-27T16:01:00Z">
        <w:r w:rsidRPr="00C50983" w:rsidDel="00080C06">
          <w:delText>2</w:delText>
        </w:r>
      </w:del>
      <w:ins w:id="124" w:author="Jillian Carson-Jackson" w:date="2020-12-27T16:01:00Z">
        <w:r w:rsidR="00080C06">
          <w:t>3</w:t>
        </w:r>
      </w:ins>
    </w:p>
    <w:p w14:paraId="21C99DBE" w14:textId="77777777" w:rsidR="00AC0A93" w:rsidRPr="006B0203" w:rsidRDefault="00AC0A93" w:rsidP="00AC0A93">
      <w:pPr>
        <w:pStyle w:val="Heading1separatationline"/>
      </w:pPr>
    </w:p>
    <w:p w14:paraId="4EB55904" w14:textId="1CB7D0EA" w:rsidR="00AC0A93" w:rsidRPr="00C50983" w:rsidRDefault="00AC0A93" w:rsidP="00AC0A93">
      <w:pPr>
        <w:pStyle w:val="Tablecaption"/>
      </w:pPr>
      <w:r w:rsidRPr="006B0203">
        <w:t>Subject</w:t>
      </w:r>
      <w:r w:rsidRPr="00C50983">
        <w:t xml:space="preserve"> outline – </w:t>
      </w:r>
      <w:del w:id="125" w:author="Jillian Carson-Jackson" w:date="2022-01-11T11:52:00Z">
        <w:r w:rsidRPr="00C50983" w:rsidDel="0004363F">
          <w:delText xml:space="preserve">Traffic </w:delText>
        </w:r>
        <w:r w:rsidDel="0004363F">
          <w:delText>m</w:delText>
        </w:r>
        <w:r w:rsidRPr="00C50983" w:rsidDel="0004363F">
          <w:delText>anagement</w:delText>
        </w:r>
      </w:del>
      <w:ins w:id="126" w:author="Jillian Carson-Jackson" w:date="2022-01-11T11:52:00Z">
        <w:r w:rsidR="0004363F">
          <w:t>Provision of VTS</w:t>
        </w:r>
      </w:ins>
    </w:p>
    <w:tbl>
      <w:tblPr>
        <w:tblW w:w="9355" w:type="dxa"/>
        <w:jc w:val="center"/>
        <w:tblLayout w:type="fixed"/>
        <w:tblLook w:val="0000" w:firstRow="0" w:lastRow="0" w:firstColumn="0" w:lastColumn="0" w:noHBand="0" w:noVBand="0"/>
      </w:tblPr>
      <w:tblGrid>
        <w:gridCol w:w="4045"/>
        <w:gridCol w:w="1890"/>
        <w:gridCol w:w="1800"/>
        <w:gridCol w:w="1620"/>
      </w:tblGrid>
      <w:tr w:rsidR="00AC0A93" w:rsidRPr="00C50983" w14:paraId="009A411B" w14:textId="77777777" w:rsidTr="006B080B">
        <w:trPr>
          <w:trHeight w:val="511"/>
          <w:tblHeader/>
          <w:jc w:val="center"/>
        </w:trPr>
        <w:tc>
          <w:tcPr>
            <w:tcW w:w="4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C3E0" w14:textId="77777777" w:rsidR="00AC0A93" w:rsidRPr="00C50983" w:rsidRDefault="00AC0A93" w:rsidP="002C1C16">
            <w:pPr>
              <w:pStyle w:val="Tableheading"/>
            </w:pPr>
            <w:r w:rsidRPr="00C50983">
              <w:t>Subject Area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1E8D" w14:textId="77777777" w:rsidR="00AC0A93" w:rsidRPr="00C50983" w:rsidRDefault="00AC0A93" w:rsidP="002C1C16">
            <w:pPr>
              <w:pStyle w:val="Tableheading"/>
            </w:pPr>
            <w:r w:rsidRPr="00C50983">
              <w:t>Recommended Competence Level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C737" w14:textId="77777777" w:rsidR="00AC0A93" w:rsidRPr="00C50983" w:rsidRDefault="00AC0A93" w:rsidP="002C1C16">
            <w:pPr>
              <w:pStyle w:val="Tableheading"/>
            </w:pPr>
            <w:r w:rsidRPr="00C50983">
              <w:rPr>
                <w:szCs w:val="22"/>
              </w:rPr>
              <w:t>Recommended Hours</w:t>
            </w:r>
          </w:p>
        </w:tc>
      </w:tr>
      <w:tr w:rsidR="00AC0A93" w:rsidRPr="00C50983" w14:paraId="6DEB56F0" w14:textId="77777777" w:rsidTr="006B080B">
        <w:trPr>
          <w:tblHeader/>
          <w:jc w:val="center"/>
        </w:trPr>
        <w:tc>
          <w:tcPr>
            <w:tcW w:w="4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E29" w14:textId="77777777" w:rsidR="00AC0A93" w:rsidRPr="00C50983" w:rsidRDefault="00AC0A93" w:rsidP="002C1C16">
            <w:pPr>
              <w:pStyle w:val="Tableheading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0AF6" w14:textId="77777777" w:rsidR="00AC0A93" w:rsidRPr="00C50983" w:rsidRDefault="00AC0A93" w:rsidP="002C1C16">
            <w:pPr>
              <w:pStyle w:val="Tableheading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49EB" w14:textId="77777777" w:rsidR="00AC0A93" w:rsidRPr="00B67457" w:rsidRDefault="00AC0A93" w:rsidP="002C1C16">
            <w:pPr>
              <w:pStyle w:val="Tableheading"/>
              <w:rPr>
                <w:szCs w:val="22"/>
              </w:rPr>
            </w:pPr>
            <w:r w:rsidRPr="00B67457">
              <w:rPr>
                <w:szCs w:val="22"/>
              </w:rPr>
              <w:t>Presentations/ Lectures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B250" w14:textId="77777777" w:rsidR="00AC0A93" w:rsidRPr="00B67457" w:rsidRDefault="00AC0A93" w:rsidP="002C1C16">
            <w:pPr>
              <w:pStyle w:val="Tableheading"/>
              <w:rPr>
                <w:szCs w:val="22"/>
              </w:rPr>
            </w:pPr>
            <w:r w:rsidRPr="00B67457">
              <w:rPr>
                <w:szCs w:val="22"/>
              </w:rPr>
              <w:t>Exercises/ Simulation</w:t>
            </w:r>
          </w:p>
        </w:tc>
      </w:tr>
      <w:tr w:rsidR="00AC0A93" w:rsidRPr="00C50983" w14:paraId="5FAC6173" w14:textId="77777777" w:rsidTr="006B080B">
        <w:trPr>
          <w:jc w:val="center"/>
        </w:trPr>
        <w:tc>
          <w:tcPr>
            <w:tcW w:w="4045" w:type="dxa"/>
            <w:tcBorders>
              <w:top w:val="single" w:sz="6" w:space="0" w:color="auto"/>
              <w:left w:val="single" w:sz="6" w:space="0" w:color="auto"/>
            </w:tcBorders>
          </w:tcPr>
          <w:p w14:paraId="5F9EC8DA" w14:textId="77777777" w:rsidR="00AC0A93" w:rsidRPr="00581508" w:rsidDel="00780A55" w:rsidRDefault="00AC0A93" w:rsidP="00A31388">
            <w:pPr>
              <w:pStyle w:val="Tabletext"/>
              <w:rPr>
                <w:del w:id="127" w:author="Jillian Carson-Jackson" w:date="2022-01-11T12:14:00Z"/>
              </w:rPr>
            </w:pPr>
            <w:r w:rsidRPr="00581508">
              <w:t>VTS environment</w:t>
            </w:r>
          </w:p>
          <w:p w14:paraId="698C49CE" w14:textId="52165422" w:rsidR="00AC0A93" w:rsidRPr="00581508" w:rsidDel="006C3DE4" w:rsidRDefault="00AC0A93" w:rsidP="00A31388">
            <w:pPr>
              <w:pStyle w:val="Tabletext"/>
              <w:rPr>
                <w:del w:id="128" w:author="Jillian Carson-Jackson" w:date="2022-01-11T11:59:00Z"/>
              </w:rPr>
            </w:pPr>
            <w:del w:id="129" w:author="Jillian Carson-Jackson" w:date="2022-01-11T11:59:00Z">
              <w:r w:rsidRPr="00581508" w:rsidDel="006C3DE4">
                <w:delText>Area limits, boundaries, separation zones, shipping lanes and channels</w:delText>
              </w:r>
            </w:del>
          </w:p>
          <w:p w14:paraId="45F85248" w14:textId="34C67659" w:rsidR="00AC0A93" w:rsidRPr="00581508" w:rsidDel="006C3DE4" w:rsidRDefault="00AC0A93" w:rsidP="00A31388">
            <w:pPr>
              <w:pStyle w:val="Tabletext"/>
              <w:rPr>
                <w:del w:id="130" w:author="Jillian Carson-Jackson" w:date="2022-01-11T11:59:00Z"/>
              </w:rPr>
            </w:pPr>
            <w:del w:id="131" w:author="Jillian Carson-Jackson" w:date="2022-01-11T11:59:00Z">
              <w:r w:rsidRPr="00581508" w:rsidDel="006C3DE4">
                <w:delText>Prohibited or dangerous areas, safety zones, anchorages and restricted areas</w:delText>
              </w:r>
            </w:del>
          </w:p>
          <w:p w14:paraId="627963F4" w14:textId="51DECB3D" w:rsidR="00AC0A93" w:rsidRPr="00581508" w:rsidDel="006C3DE4" w:rsidRDefault="00AC0A93" w:rsidP="00A31388">
            <w:pPr>
              <w:pStyle w:val="Tabletext"/>
              <w:rPr>
                <w:del w:id="132" w:author="Jillian Carson-Jackson" w:date="2022-01-11T11:59:00Z"/>
              </w:rPr>
            </w:pPr>
            <w:del w:id="133" w:author="Jillian Carson-Jackson" w:date="2022-01-11T11:59:00Z">
              <w:r w:rsidRPr="00581508" w:rsidDel="006C3DE4">
                <w:delText>Traffic separation schemes</w:delText>
              </w:r>
            </w:del>
          </w:p>
          <w:p w14:paraId="65FC72A3" w14:textId="6FA14E20" w:rsidR="00AC0A93" w:rsidRPr="00581508" w:rsidDel="006C3DE4" w:rsidRDefault="00AC0A93" w:rsidP="00A31388">
            <w:pPr>
              <w:pStyle w:val="Tabletext"/>
              <w:rPr>
                <w:del w:id="134" w:author="Jillian Carson-Jackson" w:date="2022-01-11T11:59:00Z"/>
              </w:rPr>
            </w:pPr>
            <w:del w:id="135" w:author="Jillian Carson-Jackson" w:date="2022-01-11T11:59:00Z">
              <w:r w:rsidRPr="00581508" w:rsidDel="006C3DE4">
                <w:delText>Traffic separation criteria</w:delText>
              </w:r>
            </w:del>
          </w:p>
          <w:p w14:paraId="20C6BFBE" w14:textId="1A3F1159" w:rsidR="00AC0A93" w:rsidRPr="00581508" w:rsidRDefault="00AC0A93" w:rsidP="00A31388">
            <w:pPr>
              <w:pStyle w:val="Tabletext"/>
            </w:pPr>
            <w:del w:id="136" w:author="Jillian Carson-Jackson" w:date="2022-01-11T11:59:00Z">
              <w:r w:rsidRPr="00581508" w:rsidDel="006C3DE4">
                <w:delText>Geographical constraints</w:delText>
              </w:r>
            </w:del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</w:tcBorders>
          </w:tcPr>
          <w:p w14:paraId="03B69E6A" w14:textId="444BFB59" w:rsidR="00AC0A93" w:rsidRPr="00581508" w:rsidRDefault="00AC0A93" w:rsidP="00A31388">
            <w:pPr>
              <w:pStyle w:val="Tabletext"/>
            </w:pPr>
            <w:del w:id="137" w:author="Jillian Carson-Jackson" w:date="2022-01-11T11:59:00Z">
              <w:r w:rsidRPr="00581508" w:rsidDel="006C3DE4">
                <w:delText>Level 2</w:delText>
              </w:r>
            </w:del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7F970" w14:textId="77777777" w:rsidR="00AC0A93" w:rsidRPr="00581508" w:rsidRDefault="00AC0A93" w:rsidP="00A31388">
            <w:pPr>
              <w:pStyle w:val="Tabletext"/>
            </w:pPr>
          </w:p>
        </w:tc>
        <w:tc>
          <w:tcPr>
            <w:tcW w:w="1620" w:type="dxa"/>
            <w:tcBorders>
              <w:top w:val="single" w:sz="6" w:space="0" w:color="auto"/>
              <w:right w:val="single" w:sz="6" w:space="0" w:color="auto"/>
            </w:tcBorders>
          </w:tcPr>
          <w:p w14:paraId="5159089D" w14:textId="77777777" w:rsidR="00AC0A93" w:rsidRPr="00581508" w:rsidRDefault="00AC0A93" w:rsidP="00A31388">
            <w:pPr>
              <w:pStyle w:val="Tabletext"/>
            </w:pPr>
          </w:p>
        </w:tc>
      </w:tr>
      <w:tr w:rsidR="006B080B" w:rsidRPr="0030020A" w14:paraId="61060D23" w14:textId="77777777" w:rsidTr="006B080B">
        <w:trPr>
          <w:jc w:val="center"/>
          <w:ins w:id="138" w:author="Jillian Carson-Jackson" w:date="2022-01-11T11:53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5E30FF43" w14:textId="2DF7B4A9" w:rsidR="006B080B" w:rsidRPr="0030020A" w:rsidRDefault="00FB6226" w:rsidP="00A31388">
            <w:pPr>
              <w:pStyle w:val="Tabletext"/>
              <w:rPr>
                <w:ins w:id="139" w:author="Jillian Carson-Jackson" w:date="2022-01-11T11:53:00Z"/>
              </w:rPr>
            </w:pPr>
            <w:ins w:id="140" w:author="Jillian Carson-Jackson" w:date="2022-01-11T11:55:00Z">
              <w:r>
                <w:t>VTS area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18BD9DF6" w14:textId="77777777" w:rsidR="006B080B" w:rsidRPr="0030020A" w:rsidRDefault="006B080B" w:rsidP="00A31388">
            <w:pPr>
              <w:pStyle w:val="Tabletext"/>
              <w:rPr>
                <w:ins w:id="141" w:author="Jillian Carson-Jackson" w:date="2022-01-11T11:53:00Z"/>
              </w:rPr>
            </w:pPr>
            <w:ins w:id="142" w:author="Jillian Carson-Jackson" w:date="2022-01-11T11:53:00Z">
              <w:r>
                <w:t>Level 2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D619A11" w14:textId="77777777" w:rsidR="006B080B" w:rsidRPr="0030020A" w:rsidRDefault="006B080B" w:rsidP="00A31388">
            <w:pPr>
              <w:pStyle w:val="Tabletext"/>
              <w:rPr>
                <w:ins w:id="143" w:author="Jillian Carson-Jackson" w:date="2022-01-11T11:53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646064C0" w14:textId="77777777" w:rsidR="006B080B" w:rsidRPr="0030020A" w:rsidRDefault="006B080B" w:rsidP="00A31388">
            <w:pPr>
              <w:pStyle w:val="Tabletext"/>
              <w:rPr>
                <w:ins w:id="144" w:author="Jillian Carson-Jackson" w:date="2022-01-11T11:53:00Z"/>
              </w:rPr>
            </w:pPr>
          </w:p>
        </w:tc>
      </w:tr>
      <w:tr w:rsidR="006B080B" w:rsidRPr="0030020A" w14:paraId="669D5AC3" w14:textId="77777777" w:rsidTr="006B080B">
        <w:trPr>
          <w:jc w:val="center"/>
          <w:ins w:id="145" w:author="Jillian Carson-Jackson" w:date="2022-01-11T11:53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4032ED6D" w14:textId="3342E29E" w:rsidR="006B080B" w:rsidRPr="0030020A" w:rsidRDefault="00FB6226" w:rsidP="00A31388">
            <w:pPr>
              <w:pStyle w:val="Tabletext"/>
              <w:rPr>
                <w:ins w:id="146" w:author="Jillian Carson-Jackson" w:date="2022-01-11T11:53:00Z"/>
              </w:rPr>
            </w:pPr>
            <w:ins w:id="147" w:author="Jillian Carson-Jackson" w:date="2022-01-11T11:55:00Z">
              <w:r>
                <w:t>Options to manage traffic in VTS area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7CCB5625" w14:textId="1F1D59EA" w:rsidR="006B080B" w:rsidRPr="0030020A" w:rsidRDefault="006B080B" w:rsidP="00A31388">
            <w:pPr>
              <w:pStyle w:val="Tabletext"/>
              <w:rPr>
                <w:ins w:id="148" w:author="Jillian Carson-Jackson" w:date="2022-01-11T11:53:00Z"/>
              </w:rPr>
            </w:pPr>
            <w:ins w:id="149" w:author="Jillian Carson-Jackson" w:date="2022-01-11T11:53:00Z">
              <w:r>
                <w:t xml:space="preserve">Level </w:t>
              </w:r>
            </w:ins>
            <w:ins w:id="150" w:author="Jillian Carson-Jackson" w:date="2022-01-11T11:59:00Z">
              <w:r w:rsidR="006C3DE4">
                <w:t>2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FB4CAB2" w14:textId="77777777" w:rsidR="006B080B" w:rsidRPr="0030020A" w:rsidRDefault="006B080B" w:rsidP="00A31388">
            <w:pPr>
              <w:pStyle w:val="Tabletext"/>
              <w:rPr>
                <w:ins w:id="151" w:author="Jillian Carson-Jackson" w:date="2022-01-11T11:53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75D0CEE0" w14:textId="77777777" w:rsidR="006B080B" w:rsidRPr="0030020A" w:rsidRDefault="006B080B" w:rsidP="00A31388">
            <w:pPr>
              <w:pStyle w:val="Tabletext"/>
              <w:rPr>
                <w:ins w:id="152" w:author="Jillian Carson-Jackson" w:date="2022-01-11T11:53:00Z"/>
              </w:rPr>
            </w:pPr>
          </w:p>
        </w:tc>
      </w:tr>
      <w:tr w:rsidR="006B080B" w:rsidRPr="0030020A" w14:paraId="136ED806" w14:textId="77777777" w:rsidTr="006B080B">
        <w:trPr>
          <w:jc w:val="center"/>
          <w:ins w:id="153" w:author="Jillian Carson-Jackson" w:date="2022-01-11T11:53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3DAFE08D" w14:textId="2D2E2C29" w:rsidR="006B080B" w:rsidRPr="0030020A" w:rsidRDefault="00FB6226" w:rsidP="00A31388">
            <w:pPr>
              <w:pStyle w:val="Tabletext"/>
              <w:rPr>
                <w:ins w:id="154" w:author="Jillian Carson-Jackson" w:date="2022-01-11T11:53:00Z"/>
              </w:rPr>
            </w:pPr>
            <w:ins w:id="155" w:author="Jillian Carson-Jackson" w:date="2022-01-11T11:55:00Z">
              <w:r>
                <w:t>Developments that affect VTS environment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1F4668C7" w14:textId="660F9A51" w:rsidR="006B080B" w:rsidRPr="0030020A" w:rsidRDefault="006B080B" w:rsidP="00A31388">
            <w:pPr>
              <w:pStyle w:val="Tabletext"/>
              <w:rPr>
                <w:ins w:id="156" w:author="Jillian Carson-Jackson" w:date="2022-01-11T11:53:00Z"/>
              </w:rPr>
            </w:pPr>
            <w:ins w:id="157" w:author="Jillian Carson-Jackson" w:date="2022-01-11T11:53:00Z">
              <w:r>
                <w:t xml:space="preserve">Level </w:t>
              </w:r>
            </w:ins>
            <w:ins w:id="158" w:author="Jillian Carson-Jackson" w:date="2022-01-11T11:59:00Z">
              <w:r w:rsidR="006C3DE4">
                <w:t>2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B2E4ED1" w14:textId="77777777" w:rsidR="006B080B" w:rsidRPr="0030020A" w:rsidRDefault="006B080B" w:rsidP="00A31388">
            <w:pPr>
              <w:pStyle w:val="Tabletext"/>
              <w:rPr>
                <w:ins w:id="159" w:author="Jillian Carson-Jackson" w:date="2022-01-11T11:53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6A928E6D" w14:textId="77777777" w:rsidR="006B080B" w:rsidRPr="0030020A" w:rsidRDefault="006B080B" w:rsidP="00A31388">
            <w:pPr>
              <w:pStyle w:val="Tabletext"/>
              <w:rPr>
                <w:ins w:id="160" w:author="Jillian Carson-Jackson" w:date="2022-01-11T11:53:00Z"/>
              </w:rPr>
            </w:pPr>
          </w:p>
        </w:tc>
      </w:tr>
      <w:tr w:rsidR="006B080B" w:rsidRPr="0030020A" w14:paraId="7917CE90" w14:textId="77777777" w:rsidTr="006B080B">
        <w:trPr>
          <w:jc w:val="center"/>
          <w:ins w:id="161" w:author="Jillian Carson-Jackson" w:date="2022-01-11T11:53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1E620B4A" w14:textId="77777777" w:rsidR="006B080B" w:rsidRPr="0030020A" w:rsidRDefault="006B080B" w:rsidP="00A31388">
            <w:pPr>
              <w:pStyle w:val="Tabletext"/>
              <w:rPr>
                <w:ins w:id="162" w:author="Jillian Carson-Jackson" w:date="2022-01-11T11:53:00Z"/>
              </w:rPr>
            </w:pPr>
            <w:ins w:id="163" w:author="Jillian Carson-Jackson" w:date="2022-01-11T11:53:00Z">
              <w:r>
                <w:t>Promulgation of maritime information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3257D6B2" w14:textId="441A3F5A" w:rsidR="006B080B" w:rsidRPr="0030020A" w:rsidRDefault="006B080B" w:rsidP="00A31388">
            <w:pPr>
              <w:pStyle w:val="Tabletext"/>
              <w:rPr>
                <w:ins w:id="164" w:author="Jillian Carson-Jackson" w:date="2022-01-11T11:53:00Z"/>
              </w:rPr>
            </w:pPr>
            <w:ins w:id="165" w:author="Jillian Carson-Jackson" w:date="2022-01-11T11:53:00Z">
              <w:r>
                <w:t xml:space="preserve">Level </w:t>
              </w:r>
            </w:ins>
            <w:ins w:id="166" w:author="Jillian Carson-Jackson" w:date="2022-01-11T11:59:00Z">
              <w:r w:rsidR="006C3DE4">
                <w:t>2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ED44912" w14:textId="77777777" w:rsidR="006B080B" w:rsidRPr="0030020A" w:rsidRDefault="006B080B" w:rsidP="00A31388">
            <w:pPr>
              <w:pStyle w:val="Tabletext"/>
              <w:rPr>
                <w:ins w:id="167" w:author="Jillian Carson-Jackson" w:date="2022-01-11T11:53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610432A5" w14:textId="77777777" w:rsidR="006B080B" w:rsidRPr="0030020A" w:rsidRDefault="006B080B" w:rsidP="00A31388">
            <w:pPr>
              <w:pStyle w:val="Tabletext"/>
              <w:rPr>
                <w:ins w:id="168" w:author="Jillian Carson-Jackson" w:date="2022-01-11T11:53:00Z"/>
              </w:rPr>
            </w:pPr>
          </w:p>
        </w:tc>
      </w:tr>
      <w:tr w:rsidR="00AC0A93" w:rsidRPr="00C50983" w14:paraId="0D5385BA" w14:textId="77777777" w:rsidTr="006B080B">
        <w:trPr>
          <w:jc w:val="center"/>
        </w:trPr>
        <w:tc>
          <w:tcPr>
            <w:tcW w:w="4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2360A0" w14:textId="77777777" w:rsidR="00AC0A93" w:rsidRPr="00581508" w:rsidDel="00780A55" w:rsidRDefault="00AC0A93" w:rsidP="00A31388">
            <w:pPr>
              <w:pStyle w:val="Tabletext"/>
              <w:rPr>
                <w:del w:id="169" w:author="Jillian Carson-Jackson" w:date="2022-01-11T12:14:00Z"/>
              </w:rPr>
            </w:pPr>
            <w:r w:rsidRPr="00581508">
              <w:t>Principles of waterway and traffic management</w:t>
            </w:r>
          </w:p>
          <w:p w14:paraId="2F3ED0E3" w14:textId="0A9B2D7D" w:rsidR="00AC0A93" w:rsidRPr="00581508" w:rsidDel="00C5615A" w:rsidRDefault="00AC0A93" w:rsidP="00A31388">
            <w:pPr>
              <w:pStyle w:val="Tabletext"/>
              <w:rPr>
                <w:del w:id="170" w:author="Jillian Carson-Jackson" w:date="2022-01-11T12:06:00Z"/>
              </w:rPr>
            </w:pPr>
            <w:del w:id="171" w:author="Jillian Carson-Jackson" w:date="2022-01-11T12:06:00Z">
              <w:r w:rsidRPr="00581508" w:rsidDel="00C5615A">
                <w:delText>Planning</w:delText>
              </w:r>
            </w:del>
          </w:p>
          <w:p w14:paraId="17E06A8F" w14:textId="18E8AB06" w:rsidR="00AC0A93" w:rsidRPr="00581508" w:rsidDel="00C5615A" w:rsidRDefault="00AC0A93" w:rsidP="00A31388">
            <w:pPr>
              <w:pStyle w:val="Tabletext"/>
              <w:rPr>
                <w:del w:id="172" w:author="Jillian Carson-Jackson" w:date="2022-01-11T12:06:00Z"/>
              </w:rPr>
            </w:pPr>
            <w:del w:id="173" w:author="Jillian Carson-Jackson" w:date="2022-01-11T12:06:00Z">
              <w:r w:rsidRPr="00581508" w:rsidDel="00C5615A">
                <w:delText>Risk management</w:delText>
              </w:r>
            </w:del>
          </w:p>
          <w:p w14:paraId="1764BE7A" w14:textId="614BED93" w:rsidR="00AC0A93" w:rsidRPr="00581508" w:rsidDel="00C5615A" w:rsidRDefault="00AC0A93" w:rsidP="00A31388">
            <w:pPr>
              <w:pStyle w:val="Tabletext"/>
              <w:rPr>
                <w:del w:id="174" w:author="Jillian Carson-Jackson" w:date="2022-01-11T12:06:00Z"/>
              </w:rPr>
            </w:pPr>
            <w:del w:id="175" w:author="Jillian Carson-Jackson" w:date="2022-01-11T12:06:00Z">
              <w:r w:rsidRPr="00581508" w:rsidDel="00C5615A">
                <w:delText>Allocation of space</w:delText>
              </w:r>
            </w:del>
          </w:p>
          <w:p w14:paraId="0EEC0F96" w14:textId="6E80B75C" w:rsidR="00AC0A93" w:rsidRPr="00581508" w:rsidDel="00C5615A" w:rsidRDefault="00AC0A93" w:rsidP="00A31388">
            <w:pPr>
              <w:pStyle w:val="Tabletext"/>
              <w:rPr>
                <w:del w:id="176" w:author="Jillian Carson-Jackson" w:date="2022-01-11T12:06:00Z"/>
              </w:rPr>
            </w:pPr>
            <w:del w:id="177" w:author="Jillian Carson-Jackson" w:date="2022-01-11T12:06:00Z">
              <w:r w:rsidRPr="00581508" w:rsidDel="00C5615A">
                <w:delText>Criteria which determines the parameters for the safe passage of shipping</w:delText>
              </w:r>
            </w:del>
          </w:p>
          <w:p w14:paraId="111EA8FD" w14:textId="5B072F32" w:rsidR="00AC0A93" w:rsidRPr="00581508" w:rsidRDefault="00AC0A93" w:rsidP="00A31388">
            <w:pPr>
              <w:pStyle w:val="Tabletext"/>
            </w:pPr>
            <w:del w:id="178" w:author="Jillian Carson-Jackson" w:date="2022-01-11T12:06:00Z">
              <w:r w:rsidRPr="00581508" w:rsidDel="00C5615A">
                <w:delText>Aids to navigation</w:delText>
              </w:r>
            </w:del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5ADED" w14:textId="1C409EBF" w:rsidR="00AC0A93" w:rsidRPr="00581508" w:rsidRDefault="00AC0A93" w:rsidP="00A31388">
            <w:pPr>
              <w:pStyle w:val="Tabletext"/>
            </w:pPr>
            <w:del w:id="179" w:author="Jillian Carson-Jackson" w:date="2022-01-11T12:06:00Z">
              <w:r w:rsidRPr="00581508" w:rsidDel="00C5615A">
                <w:delText>Level 4</w:delText>
              </w:r>
            </w:del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E49E4" w14:textId="77777777" w:rsidR="00AC0A93" w:rsidRPr="00581508" w:rsidRDefault="00AC0A93" w:rsidP="00A31388">
            <w:pPr>
              <w:pStyle w:val="Tabletext"/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5A624" w14:textId="77777777" w:rsidR="00AC0A93" w:rsidRPr="00581508" w:rsidRDefault="00AC0A93" w:rsidP="00A31388">
            <w:pPr>
              <w:pStyle w:val="Tabletext"/>
            </w:pPr>
          </w:p>
        </w:tc>
      </w:tr>
      <w:tr w:rsidR="00BE0B07" w:rsidRPr="0030020A" w14:paraId="73739F59" w14:textId="77777777" w:rsidTr="002C1C16">
        <w:trPr>
          <w:jc w:val="center"/>
          <w:ins w:id="180" w:author="Jillian Carson-Jackson" w:date="2022-01-11T11:59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1C46C80C" w14:textId="4B96715F" w:rsidR="00BE0B07" w:rsidRPr="0030020A" w:rsidRDefault="002B1E7E" w:rsidP="00A31388">
            <w:pPr>
              <w:pStyle w:val="Tabletext"/>
              <w:rPr>
                <w:ins w:id="181" w:author="Jillian Carson-Jackson" w:date="2022-01-11T11:59:00Z"/>
              </w:rPr>
            </w:pPr>
            <w:ins w:id="182" w:author="Jillian Carson-Jackson" w:date="2022-01-11T12:00:00Z">
              <w:r>
                <w:t>Planning a safe and efficient waterway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62752C7B" w14:textId="53C26E3A" w:rsidR="00BE0B07" w:rsidRPr="0030020A" w:rsidRDefault="00BE0B07" w:rsidP="00A31388">
            <w:pPr>
              <w:pStyle w:val="Tabletext"/>
              <w:rPr>
                <w:ins w:id="183" w:author="Jillian Carson-Jackson" w:date="2022-01-11T11:59:00Z"/>
              </w:rPr>
            </w:pPr>
            <w:ins w:id="184" w:author="Jillian Carson-Jackson" w:date="2022-01-11T11:59:00Z">
              <w:r>
                <w:t xml:space="preserve">Level </w:t>
              </w:r>
            </w:ins>
            <w:ins w:id="185" w:author="Jillian Carson-Jackson" w:date="2022-01-11T12:05:00Z">
              <w:r w:rsidR="00C5615A">
                <w:t>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384665" w14:textId="77777777" w:rsidR="00BE0B07" w:rsidRPr="0030020A" w:rsidRDefault="00BE0B07" w:rsidP="00A31388">
            <w:pPr>
              <w:pStyle w:val="Tabletext"/>
              <w:rPr>
                <w:ins w:id="186" w:author="Jillian Carson-Jackson" w:date="2022-01-11T11:59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3DF1771E" w14:textId="77777777" w:rsidR="00BE0B07" w:rsidRPr="0030020A" w:rsidRDefault="00BE0B07" w:rsidP="00A31388">
            <w:pPr>
              <w:pStyle w:val="Tabletext"/>
              <w:rPr>
                <w:ins w:id="187" w:author="Jillian Carson-Jackson" w:date="2022-01-11T11:59:00Z"/>
              </w:rPr>
            </w:pPr>
          </w:p>
        </w:tc>
      </w:tr>
      <w:tr w:rsidR="00BE0B07" w:rsidRPr="0030020A" w14:paraId="608759AE" w14:textId="77777777" w:rsidTr="002C1C16">
        <w:trPr>
          <w:jc w:val="center"/>
          <w:ins w:id="188" w:author="Jillian Carson-Jackson" w:date="2022-01-11T11:59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35B5174A" w14:textId="233416C0" w:rsidR="00BE0B07" w:rsidRPr="0030020A" w:rsidRDefault="002B1E7E" w:rsidP="00A31388">
            <w:pPr>
              <w:pStyle w:val="Tabletext"/>
              <w:rPr>
                <w:ins w:id="189" w:author="Jillian Carson-Jackson" w:date="2022-01-11T11:59:00Z"/>
              </w:rPr>
            </w:pPr>
            <w:ins w:id="190" w:author="Jillian Carson-Jackson" w:date="2022-01-11T12:00:00Z">
              <w:r>
                <w:t>R</w:t>
              </w:r>
            </w:ins>
            <w:ins w:id="191" w:author="Jillian Carson-Jackson" w:date="2022-01-11T12:01:00Z">
              <w:r>
                <w:t>isk mitigation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7F4B3264" w14:textId="2A0E97C3" w:rsidR="00BE0B07" w:rsidRPr="0030020A" w:rsidRDefault="00BE0B07" w:rsidP="00A31388">
            <w:pPr>
              <w:pStyle w:val="Tabletext"/>
              <w:rPr>
                <w:ins w:id="192" w:author="Jillian Carson-Jackson" w:date="2022-01-11T11:59:00Z"/>
              </w:rPr>
            </w:pPr>
            <w:ins w:id="193" w:author="Jillian Carson-Jackson" w:date="2022-01-11T11:59:00Z">
              <w:r>
                <w:t xml:space="preserve">Level </w:t>
              </w:r>
            </w:ins>
            <w:ins w:id="194" w:author="Jillian Carson-Jackson" w:date="2022-01-11T12:05:00Z">
              <w:r w:rsidR="00C5615A">
                <w:t>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2D93598" w14:textId="77777777" w:rsidR="00BE0B07" w:rsidRPr="0030020A" w:rsidRDefault="00BE0B07" w:rsidP="00A31388">
            <w:pPr>
              <w:pStyle w:val="Tabletext"/>
              <w:rPr>
                <w:ins w:id="195" w:author="Jillian Carson-Jackson" w:date="2022-01-11T11:59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61E9C715" w14:textId="77777777" w:rsidR="00BE0B07" w:rsidRPr="0030020A" w:rsidRDefault="00BE0B07" w:rsidP="00A31388">
            <w:pPr>
              <w:pStyle w:val="Tabletext"/>
              <w:rPr>
                <w:ins w:id="196" w:author="Jillian Carson-Jackson" w:date="2022-01-11T11:59:00Z"/>
              </w:rPr>
            </w:pPr>
          </w:p>
        </w:tc>
      </w:tr>
      <w:tr w:rsidR="00BE0B07" w:rsidRPr="0030020A" w14:paraId="06D55A64" w14:textId="77777777" w:rsidTr="002C1C16">
        <w:trPr>
          <w:jc w:val="center"/>
          <w:ins w:id="197" w:author="Jillian Carson-Jackson" w:date="2022-01-11T11:59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43884C04" w14:textId="7A974874" w:rsidR="00BE0B07" w:rsidRPr="0030020A" w:rsidRDefault="002B1E7E" w:rsidP="00A31388">
            <w:pPr>
              <w:pStyle w:val="Tabletext"/>
              <w:rPr>
                <w:ins w:id="198" w:author="Jillian Carson-Jackson" w:date="2022-01-11T11:59:00Z"/>
              </w:rPr>
            </w:pPr>
            <w:ins w:id="199" w:author="Jillian Carson-Jackson" w:date="2022-01-11T12:01:00Z">
              <w:r>
                <w:t>Space allocation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5ED90D31" w14:textId="2E0421D4" w:rsidR="00BE0B07" w:rsidRPr="0030020A" w:rsidRDefault="00BE0B07" w:rsidP="00A31388">
            <w:pPr>
              <w:pStyle w:val="Tabletext"/>
              <w:rPr>
                <w:ins w:id="200" w:author="Jillian Carson-Jackson" w:date="2022-01-11T11:59:00Z"/>
              </w:rPr>
            </w:pPr>
            <w:ins w:id="201" w:author="Jillian Carson-Jackson" w:date="2022-01-11T11:59:00Z">
              <w:r>
                <w:t xml:space="preserve">Level </w:t>
              </w:r>
            </w:ins>
            <w:ins w:id="202" w:author="Jillian Carson-Jackson" w:date="2022-01-11T12:06:00Z">
              <w:r w:rsidR="00C5615A">
                <w:t>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7DC058A" w14:textId="77777777" w:rsidR="00BE0B07" w:rsidRPr="0030020A" w:rsidRDefault="00BE0B07" w:rsidP="00A31388">
            <w:pPr>
              <w:pStyle w:val="Tabletext"/>
              <w:rPr>
                <w:ins w:id="203" w:author="Jillian Carson-Jackson" w:date="2022-01-11T11:59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5ECD58D2" w14:textId="77777777" w:rsidR="00BE0B07" w:rsidRPr="0030020A" w:rsidRDefault="00BE0B07" w:rsidP="00A31388">
            <w:pPr>
              <w:pStyle w:val="Tabletext"/>
              <w:rPr>
                <w:ins w:id="204" w:author="Jillian Carson-Jackson" w:date="2022-01-11T11:59:00Z"/>
              </w:rPr>
            </w:pPr>
          </w:p>
        </w:tc>
      </w:tr>
      <w:tr w:rsidR="00BE0B07" w:rsidRPr="0030020A" w14:paraId="755E8840" w14:textId="77777777" w:rsidTr="002C1C16">
        <w:trPr>
          <w:jc w:val="center"/>
          <w:ins w:id="205" w:author="Jillian Carson-Jackson" w:date="2022-01-11T11:59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41F96999" w14:textId="16D786D5" w:rsidR="00BE0B07" w:rsidRPr="0030020A" w:rsidRDefault="002B1E7E" w:rsidP="00A31388">
            <w:pPr>
              <w:pStyle w:val="Tabletext"/>
              <w:rPr>
                <w:ins w:id="206" w:author="Jillian Carson-Jackson" w:date="2022-01-11T11:59:00Z"/>
              </w:rPr>
            </w:pPr>
            <w:ins w:id="207" w:author="Jillian Carson-Jackson" w:date="2022-01-11T12:01:00Z">
              <w:r>
                <w:t>Considerations for safe movements of ships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1854E010" w14:textId="41BE227C" w:rsidR="00BE0B07" w:rsidRPr="0030020A" w:rsidRDefault="00BE0B07" w:rsidP="00A31388">
            <w:pPr>
              <w:pStyle w:val="Tabletext"/>
              <w:rPr>
                <w:ins w:id="208" w:author="Jillian Carson-Jackson" w:date="2022-01-11T11:59:00Z"/>
              </w:rPr>
            </w:pPr>
            <w:ins w:id="209" w:author="Jillian Carson-Jackson" w:date="2022-01-11T11:59:00Z">
              <w:r>
                <w:t xml:space="preserve">Level </w:t>
              </w:r>
            </w:ins>
            <w:ins w:id="210" w:author="Jillian Carson-Jackson" w:date="2022-01-11T12:06:00Z">
              <w:r w:rsidR="00C5615A">
                <w:t>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B247240" w14:textId="77777777" w:rsidR="00BE0B07" w:rsidRPr="0030020A" w:rsidRDefault="00BE0B07" w:rsidP="00A31388">
            <w:pPr>
              <w:pStyle w:val="Tabletext"/>
              <w:rPr>
                <w:ins w:id="211" w:author="Jillian Carson-Jackson" w:date="2022-01-11T11:59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103FA9B7" w14:textId="77777777" w:rsidR="00BE0B07" w:rsidRPr="0030020A" w:rsidRDefault="00BE0B07" w:rsidP="00A31388">
            <w:pPr>
              <w:pStyle w:val="Tabletext"/>
              <w:rPr>
                <w:ins w:id="212" w:author="Jillian Carson-Jackson" w:date="2022-01-11T11:59:00Z"/>
              </w:rPr>
            </w:pPr>
          </w:p>
        </w:tc>
      </w:tr>
      <w:tr w:rsidR="002B1E7E" w:rsidRPr="0030020A" w14:paraId="236FBE1C" w14:textId="77777777" w:rsidTr="002C1C16">
        <w:trPr>
          <w:jc w:val="center"/>
          <w:ins w:id="213" w:author="Jillian Carson-Jackson" w:date="2022-01-11T12:01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386D8CAD" w14:textId="5517171F" w:rsidR="002B1E7E" w:rsidRPr="0030020A" w:rsidRDefault="006049C8" w:rsidP="00A31388">
            <w:pPr>
              <w:pStyle w:val="Tabletext"/>
              <w:rPr>
                <w:ins w:id="214" w:author="Jillian Carson-Jackson" w:date="2022-01-11T12:01:00Z"/>
              </w:rPr>
            </w:pPr>
            <w:ins w:id="215" w:author="Jillian Carson-Jackson" w:date="2022-01-11T12:02:00Z">
              <w:r>
                <w:t>Principles of channel design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5DBAA48F" w14:textId="1158A0F1" w:rsidR="002B1E7E" w:rsidRPr="0030020A" w:rsidRDefault="002B1E7E" w:rsidP="00A31388">
            <w:pPr>
              <w:pStyle w:val="Tabletext"/>
              <w:rPr>
                <w:ins w:id="216" w:author="Jillian Carson-Jackson" w:date="2022-01-11T12:01:00Z"/>
              </w:rPr>
            </w:pPr>
            <w:ins w:id="217" w:author="Jillian Carson-Jackson" w:date="2022-01-11T12:01:00Z">
              <w:r>
                <w:t xml:space="preserve">Level </w:t>
              </w:r>
            </w:ins>
            <w:ins w:id="218" w:author="Jillian Carson-Jackson" w:date="2022-01-11T12:06:00Z">
              <w:r w:rsidR="00C5615A">
                <w:t>1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C47E860" w14:textId="77777777" w:rsidR="002B1E7E" w:rsidRPr="0030020A" w:rsidRDefault="002B1E7E" w:rsidP="00A31388">
            <w:pPr>
              <w:pStyle w:val="Tabletext"/>
              <w:rPr>
                <w:ins w:id="219" w:author="Jillian Carson-Jackson" w:date="2022-01-11T12:01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4DAA9054" w14:textId="77777777" w:rsidR="002B1E7E" w:rsidRPr="0030020A" w:rsidRDefault="002B1E7E" w:rsidP="00A31388">
            <w:pPr>
              <w:pStyle w:val="Tabletext"/>
              <w:rPr>
                <w:ins w:id="220" w:author="Jillian Carson-Jackson" w:date="2022-01-11T12:01:00Z"/>
              </w:rPr>
            </w:pPr>
          </w:p>
        </w:tc>
      </w:tr>
      <w:tr w:rsidR="005B4F95" w:rsidRPr="00C50983" w14:paraId="5F7BC846" w14:textId="77777777" w:rsidTr="006B080B">
        <w:trPr>
          <w:jc w:val="center"/>
          <w:ins w:id="221" w:author="Jillian Carson-Jackson" w:date="2021-01-31T10:57:00Z"/>
        </w:trPr>
        <w:tc>
          <w:tcPr>
            <w:tcW w:w="4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64429" w14:textId="53BC9EDE" w:rsidR="005B4F95" w:rsidRPr="007D356F" w:rsidRDefault="005B4F95" w:rsidP="00A31388">
            <w:pPr>
              <w:pStyle w:val="Tabletext"/>
              <w:rPr>
                <w:ins w:id="222" w:author="Jillian Carson-Jackson" w:date="2021-01-31T10:57:00Z"/>
              </w:rPr>
            </w:pPr>
            <w:ins w:id="223" w:author="Jillian Carson-Jackson" w:date="2021-01-31T10:57:00Z">
              <w:r>
                <w:t>Provision of Information</w:t>
              </w:r>
            </w:ins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21B848" w14:textId="77777777" w:rsidR="005B4F95" w:rsidRPr="00581508" w:rsidRDefault="005B4F95" w:rsidP="00A31388">
            <w:pPr>
              <w:pStyle w:val="Tabletext"/>
              <w:rPr>
                <w:ins w:id="224" w:author="Jillian Carson-Jackson" w:date="2021-01-31T10:57:00Z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5E66" w14:textId="77777777" w:rsidR="005B4F95" w:rsidRPr="00581508" w:rsidRDefault="005B4F95" w:rsidP="00A31388">
            <w:pPr>
              <w:pStyle w:val="Tabletext"/>
              <w:rPr>
                <w:ins w:id="225" w:author="Jillian Carson-Jackson" w:date="2021-01-31T10:57:00Z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4A64" w14:textId="77777777" w:rsidR="005B4F95" w:rsidRPr="00581508" w:rsidRDefault="005B4F95" w:rsidP="00A31388">
            <w:pPr>
              <w:pStyle w:val="Tabletext"/>
              <w:rPr>
                <w:ins w:id="226" w:author="Jillian Carson-Jackson" w:date="2021-01-31T10:57:00Z"/>
              </w:rPr>
            </w:pPr>
          </w:p>
        </w:tc>
      </w:tr>
      <w:tr w:rsidR="007D356F" w:rsidRPr="0030020A" w14:paraId="656A51C7" w14:textId="77777777" w:rsidTr="002C1C16">
        <w:trPr>
          <w:jc w:val="center"/>
          <w:ins w:id="227" w:author="Jillian Carson-Jackson" w:date="2022-01-11T12:07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661331C7" w14:textId="77777777" w:rsidR="007D356F" w:rsidRPr="0030020A" w:rsidRDefault="007D356F" w:rsidP="00A31388">
            <w:pPr>
              <w:pStyle w:val="Tabletext"/>
              <w:rPr>
                <w:ins w:id="228" w:author="Jillian Carson-Jackson" w:date="2022-01-11T12:07:00Z"/>
              </w:rPr>
            </w:pPr>
            <w:ins w:id="229" w:author="Jillian Carson-Jackson" w:date="2022-01-11T12:07:00Z">
              <w:r>
                <w:t xml:space="preserve">Timely and relevant information 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09697C48" w14:textId="77777777" w:rsidR="007D356F" w:rsidRPr="0030020A" w:rsidRDefault="007D356F" w:rsidP="00A31388">
            <w:pPr>
              <w:pStyle w:val="Tabletext"/>
              <w:rPr>
                <w:ins w:id="230" w:author="Jillian Carson-Jackson" w:date="2022-01-11T12:07:00Z"/>
              </w:rPr>
            </w:pPr>
            <w:ins w:id="231" w:author="Jillian Carson-Jackson" w:date="2022-01-11T12:07:00Z">
              <w:r>
                <w:t>Level 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ED19998" w14:textId="77777777" w:rsidR="007D356F" w:rsidRPr="0030020A" w:rsidRDefault="007D356F" w:rsidP="00A31388">
            <w:pPr>
              <w:pStyle w:val="Tabletext"/>
              <w:rPr>
                <w:ins w:id="232" w:author="Jillian Carson-Jackson" w:date="2022-01-11T12:07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39FE21FA" w14:textId="77777777" w:rsidR="007D356F" w:rsidRPr="0030020A" w:rsidRDefault="007D356F" w:rsidP="00A31388">
            <w:pPr>
              <w:pStyle w:val="Tabletext"/>
              <w:rPr>
                <w:ins w:id="233" w:author="Jillian Carson-Jackson" w:date="2022-01-11T12:07:00Z"/>
              </w:rPr>
            </w:pPr>
          </w:p>
        </w:tc>
      </w:tr>
      <w:tr w:rsidR="00AC0A93" w:rsidRPr="00C50983" w14:paraId="1E597FA1" w14:textId="77777777" w:rsidTr="006B080B">
        <w:trPr>
          <w:jc w:val="center"/>
        </w:trPr>
        <w:tc>
          <w:tcPr>
            <w:tcW w:w="4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DF175" w14:textId="18E96DF4" w:rsidR="00AC0A93" w:rsidRPr="00581508" w:rsidDel="00780A55" w:rsidRDefault="00AC0A93" w:rsidP="00A31388">
            <w:pPr>
              <w:pStyle w:val="Tabletext"/>
              <w:rPr>
                <w:del w:id="234" w:author="Jillian Carson-Jackson" w:date="2022-01-11T12:15:00Z"/>
              </w:rPr>
            </w:pPr>
            <w:del w:id="235" w:author="Jillian Carson-Jackson" w:date="2020-12-27T16:00:00Z">
              <w:r w:rsidRPr="00581508" w:rsidDel="00AE167E">
                <w:delText>Traffic monitoring and organisation</w:delText>
              </w:r>
            </w:del>
            <w:ins w:id="236" w:author="Jillian Carson-Jackson" w:date="2020-12-27T16:00:00Z">
              <w:r w:rsidR="00AE167E">
                <w:t>Monitor and Management of Vessel Traffic</w:t>
              </w:r>
            </w:ins>
          </w:p>
          <w:p w14:paraId="5B64FAE1" w14:textId="53BFF2C6" w:rsidR="00AC0A93" w:rsidRPr="00581508" w:rsidDel="00985055" w:rsidRDefault="00AC0A93" w:rsidP="00A31388">
            <w:pPr>
              <w:pStyle w:val="Tabletext"/>
              <w:rPr>
                <w:del w:id="237" w:author="Jillian Carson-Jackson" w:date="2022-01-11T12:12:00Z"/>
              </w:rPr>
            </w:pPr>
            <w:del w:id="238" w:author="Jillian Carson-Jackson" w:date="2022-01-11T12:12:00Z">
              <w:r w:rsidRPr="00581508" w:rsidDel="00985055">
                <w:delText>Traffic patterns</w:delText>
              </w:r>
            </w:del>
          </w:p>
          <w:p w14:paraId="4BF980B9" w14:textId="4E7D4CF4" w:rsidR="00AC0A93" w:rsidRPr="00581508" w:rsidDel="00985055" w:rsidRDefault="00AC0A93" w:rsidP="00A31388">
            <w:pPr>
              <w:pStyle w:val="Tabletext"/>
              <w:rPr>
                <w:del w:id="239" w:author="Jillian Carson-Jackson" w:date="2022-01-11T12:12:00Z"/>
              </w:rPr>
            </w:pPr>
            <w:del w:id="240" w:author="Jillian Carson-Jackson" w:date="2022-01-11T12:12:00Z">
              <w:r w:rsidRPr="00581508" w:rsidDel="00985055">
                <w:delText>VTS sailing or route plans</w:delText>
              </w:r>
            </w:del>
          </w:p>
          <w:p w14:paraId="3DCC2421" w14:textId="5CBC3F50" w:rsidR="005B4F95" w:rsidRPr="00581508" w:rsidRDefault="00AC0A93" w:rsidP="00A31388">
            <w:pPr>
              <w:pStyle w:val="Tabletext"/>
            </w:pPr>
            <w:del w:id="241" w:author="Jillian Carson-Jackson" w:date="2022-01-11T12:12:00Z">
              <w:r w:rsidRPr="00581508" w:rsidDel="00985055">
                <w:delText>Situation analysis</w:delText>
              </w:r>
            </w:del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2E78B" w14:textId="77777777" w:rsidR="00AC0A93" w:rsidRPr="00581508" w:rsidRDefault="00AC0A93" w:rsidP="00A31388">
            <w:pPr>
              <w:pStyle w:val="Tabletext"/>
            </w:pPr>
            <w:r w:rsidRPr="00581508">
              <w:t>Level 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AC5E" w14:textId="77777777" w:rsidR="00AC0A93" w:rsidRPr="00581508" w:rsidRDefault="00AC0A93" w:rsidP="00A31388">
            <w:pPr>
              <w:pStyle w:val="Tabletext"/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66911" w14:textId="77777777" w:rsidR="00AC0A93" w:rsidRPr="00581508" w:rsidRDefault="00AC0A93" w:rsidP="00A31388">
            <w:pPr>
              <w:pStyle w:val="Tabletext"/>
            </w:pPr>
          </w:p>
        </w:tc>
      </w:tr>
      <w:tr w:rsidR="00C5615A" w:rsidRPr="0030020A" w14:paraId="54E0A5C0" w14:textId="77777777" w:rsidTr="002C1C16">
        <w:trPr>
          <w:jc w:val="center"/>
          <w:ins w:id="242" w:author="Jillian Carson-Jackson" w:date="2022-01-11T12:06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1CEE63AF" w14:textId="245F1EF7" w:rsidR="00C5615A" w:rsidRPr="0030020A" w:rsidRDefault="00377CB7" w:rsidP="00A31388">
            <w:pPr>
              <w:pStyle w:val="Tabletext"/>
              <w:rPr>
                <w:ins w:id="243" w:author="Jillian Carson-Jackson" w:date="2022-01-11T12:06:00Z"/>
              </w:rPr>
            </w:pPr>
            <w:ins w:id="244" w:author="Jillian Carson-Jackson" w:date="2022-01-11T12:08:00Z">
              <w:r>
                <w:t>Traffic patterns</w:t>
              </w:r>
            </w:ins>
            <w:ins w:id="245" w:author="Jillian Carson-Jackson" w:date="2022-01-11T12:06:00Z">
              <w:r w:rsidR="00C5615A">
                <w:t xml:space="preserve"> 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0072E4F4" w14:textId="77777777" w:rsidR="00C5615A" w:rsidRPr="0030020A" w:rsidRDefault="00C5615A" w:rsidP="00A31388">
            <w:pPr>
              <w:pStyle w:val="Tabletext"/>
              <w:rPr>
                <w:ins w:id="246" w:author="Jillian Carson-Jackson" w:date="2022-01-11T12:06:00Z"/>
              </w:rPr>
            </w:pPr>
            <w:ins w:id="247" w:author="Jillian Carson-Jackson" w:date="2022-01-11T12:06:00Z">
              <w:r>
                <w:t>Level 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2C616D7" w14:textId="77777777" w:rsidR="00C5615A" w:rsidRPr="0030020A" w:rsidRDefault="00C5615A" w:rsidP="00A31388">
            <w:pPr>
              <w:pStyle w:val="Tabletext"/>
              <w:rPr>
                <w:ins w:id="248" w:author="Jillian Carson-Jackson" w:date="2022-01-11T12:06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14672AC6" w14:textId="77777777" w:rsidR="00C5615A" w:rsidRPr="0030020A" w:rsidRDefault="00C5615A" w:rsidP="00A31388">
            <w:pPr>
              <w:pStyle w:val="Tabletext"/>
              <w:rPr>
                <w:ins w:id="249" w:author="Jillian Carson-Jackson" w:date="2022-01-11T12:06:00Z"/>
              </w:rPr>
            </w:pPr>
          </w:p>
        </w:tc>
      </w:tr>
      <w:tr w:rsidR="00995787" w:rsidRPr="0030020A" w14:paraId="73430C96" w14:textId="77777777" w:rsidTr="002C1C16">
        <w:trPr>
          <w:jc w:val="center"/>
          <w:ins w:id="250" w:author="Jillian Carson-Jackson" w:date="2022-01-11T12:08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4B6BD045" w14:textId="6332CBDD" w:rsidR="00995787" w:rsidRPr="0030020A" w:rsidRDefault="00377CB7" w:rsidP="00A31388">
            <w:pPr>
              <w:pStyle w:val="Tabletext"/>
              <w:rPr>
                <w:ins w:id="251" w:author="Jillian Carson-Jackson" w:date="2022-01-11T12:08:00Z"/>
              </w:rPr>
            </w:pPr>
            <w:ins w:id="252" w:author="Jillian Carson-Jackson" w:date="2022-01-11T12:08:00Z">
              <w:r>
                <w:t xml:space="preserve">Situational analysis </w:t>
              </w:r>
              <w:r w:rsidR="00995787">
                <w:t xml:space="preserve"> 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0221BD03" w14:textId="77777777" w:rsidR="00995787" w:rsidRPr="0030020A" w:rsidRDefault="00995787" w:rsidP="00A31388">
            <w:pPr>
              <w:pStyle w:val="Tabletext"/>
              <w:rPr>
                <w:ins w:id="253" w:author="Jillian Carson-Jackson" w:date="2022-01-11T12:08:00Z"/>
              </w:rPr>
            </w:pPr>
            <w:ins w:id="254" w:author="Jillian Carson-Jackson" w:date="2022-01-11T12:08:00Z">
              <w:r>
                <w:t>Level 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35CDCAD" w14:textId="77777777" w:rsidR="00995787" w:rsidRPr="0030020A" w:rsidRDefault="00995787" w:rsidP="00A31388">
            <w:pPr>
              <w:pStyle w:val="Tabletext"/>
              <w:rPr>
                <w:ins w:id="255" w:author="Jillian Carson-Jackson" w:date="2022-01-11T12:08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7C8AC8B7" w14:textId="77777777" w:rsidR="00995787" w:rsidRPr="0030020A" w:rsidRDefault="00995787" w:rsidP="00A31388">
            <w:pPr>
              <w:pStyle w:val="Tabletext"/>
              <w:rPr>
                <w:ins w:id="256" w:author="Jillian Carson-Jackson" w:date="2022-01-11T12:08:00Z"/>
              </w:rPr>
            </w:pPr>
          </w:p>
        </w:tc>
      </w:tr>
      <w:tr w:rsidR="00AE167E" w:rsidRPr="00C50983" w14:paraId="465BC028" w14:textId="77777777" w:rsidTr="006B080B">
        <w:trPr>
          <w:jc w:val="center"/>
          <w:ins w:id="257" w:author="Jillian Carson-Jackson" w:date="2020-12-27T16:00:00Z"/>
        </w:trPr>
        <w:tc>
          <w:tcPr>
            <w:tcW w:w="4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2074E6" w14:textId="2DED5B9D" w:rsidR="006742C7" w:rsidRPr="00780A55" w:rsidDel="00AE167E" w:rsidRDefault="00080C06" w:rsidP="00A31388">
            <w:pPr>
              <w:pStyle w:val="Tabletext"/>
              <w:rPr>
                <w:ins w:id="258" w:author="Jillian Carson-Jackson" w:date="2020-12-27T16:00:00Z"/>
              </w:rPr>
            </w:pPr>
            <w:ins w:id="259" w:author="Jillian Carson-Jackson" w:date="2020-12-27T16:00:00Z">
              <w:r>
                <w:t>Respond to unsafe situations</w:t>
              </w:r>
            </w:ins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317BFC" w14:textId="77777777" w:rsidR="00AE167E" w:rsidRPr="00581508" w:rsidRDefault="00AE167E" w:rsidP="00A31388">
            <w:pPr>
              <w:pStyle w:val="Tabletext"/>
              <w:rPr>
                <w:ins w:id="260" w:author="Jillian Carson-Jackson" w:date="2020-12-27T16:00:00Z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E69FB" w14:textId="77777777" w:rsidR="00AE167E" w:rsidRPr="00581508" w:rsidRDefault="00AE167E" w:rsidP="00A31388">
            <w:pPr>
              <w:pStyle w:val="Tabletext"/>
              <w:rPr>
                <w:ins w:id="261" w:author="Jillian Carson-Jackson" w:date="2020-12-27T16:00:00Z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B0B5" w14:textId="77777777" w:rsidR="00AE167E" w:rsidRPr="00581508" w:rsidRDefault="00AE167E" w:rsidP="00A31388">
            <w:pPr>
              <w:pStyle w:val="Tabletext"/>
              <w:rPr>
                <w:ins w:id="262" w:author="Jillian Carson-Jackson" w:date="2020-12-27T16:00:00Z"/>
              </w:rPr>
            </w:pPr>
          </w:p>
        </w:tc>
      </w:tr>
      <w:tr w:rsidR="00312885" w:rsidRPr="0030020A" w14:paraId="1C8798A8" w14:textId="77777777" w:rsidTr="002C1C16">
        <w:trPr>
          <w:jc w:val="center"/>
          <w:ins w:id="263" w:author="Jillian Carson-Jackson" w:date="2022-01-11T12:13:00Z"/>
        </w:trPr>
        <w:tc>
          <w:tcPr>
            <w:tcW w:w="4045" w:type="dxa"/>
            <w:tcBorders>
              <w:top w:val="single" w:sz="4" w:space="0" w:color="auto"/>
              <w:left w:val="single" w:sz="6" w:space="0" w:color="auto"/>
            </w:tcBorders>
          </w:tcPr>
          <w:p w14:paraId="7D9228BB" w14:textId="2FB2ECF6" w:rsidR="00312885" w:rsidRPr="0030020A" w:rsidRDefault="00312885" w:rsidP="00A31388">
            <w:pPr>
              <w:pStyle w:val="Tabletext"/>
              <w:rPr>
                <w:ins w:id="264" w:author="Jillian Carson-Jackson" w:date="2022-01-11T12:13:00Z"/>
              </w:rPr>
            </w:pPr>
            <w:ins w:id="265" w:author="Jillian Carson-Jackson" w:date="2022-01-11T12:14:00Z">
              <w:r>
                <w:t xml:space="preserve">Maintain safe and efficient waterway </w:t>
              </w:r>
              <w:r w:rsidR="002A11B7">
                <w:t>when responding to unsafe situations</w:t>
              </w:r>
            </w:ins>
            <w:ins w:id="266" w:author="Jillian Carson-Jackson" w:date="2022-01-11T12:13:00Z">
              <w:r>
                <w:t xml:space="preserve"> </w:t>
              </w:r>
            </w:ins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</w:tcBorders>
          </w:tcPr>
          <w:p w14:paraId="6B317E19" w14:textId="77777777" w:rsidR="00312885" w:rsidRPr="0030020A" w:rsidRDefault="00312885" w:rsidP="00A31388">
            <w:pPr>
              <w:pStyle w:val="Tabletext"/>
              <w:rPr>
                <w:ins w:id="267" w:author="Jillian Carson-Jackson" w:date="2022-01-11T12:13:00Z"/>
              </w:rPr>
            </w:pPr>
            <w:ins w:id="268" w:author="Jillian Carson-Jackson" w:date="2022-01-11T12:13:00Z">
              <w:r>
                <w:t>Level 4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4BF8223" w14:textId="77777777" w:rsidR="00312885" w:rsidRPr="0030020A" w:rsidRDefault="00312885" w:rsidP="00A31388">
            <w:pPr>
              <w:pStyle w:val="Tabletext"/>
              <w:rPr>
                <w:ins w:id="269" w:author="Jillian Carson-Jackson" w:date="2022-01-11T12:13:00Z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6" w:space="0" w:color="auto"/>
            </w:tcBorders>
          </w:tcPr>
          <w:p w14:paraId="21F058B3" w14:textId="77777777" w:rsidR="00312885" w:rsidRPr="0030020A" w:rsidRDefault="00312885" w:rsidP="00A31388">
            <w:pPr>
              <w:pStyle w:val="Tabletext"/>
              <w:rPr>
                <w:ins w:id="270" w:author="Jillian Carson-Jackson" w:date="2022-01-11T12:13:00Z"/>
              </w:rPr>
            </w:pPr>
          </w:p>
        </w:tc>
      </w:tr>
      <w:tr w:rsidR="00AC0A93" w:rsidRPr="00C50983" w14:paraId="3C58DDEE" w14:textId="77777777" w:rsidTr="006B080B">
        <w:trPr>
          <w:trHeight w:val="378"/>
          <w:jc w:val="center"/>
        </w:trPr>
        <w:tc>
          <w:tcPr>
            <w:tcW w:w="4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1FDC8" w14:textId="77777777" w:rsidR="00AC0A93" w:rsidRPr="00581508" w:rsidRDefault="00AC0A93" w:rsidP="00A31388">
            <w:pPr>
              <w:pStyle w:val="Tabletext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1C7A3" w14:textId="77777777" w:rsidR="00AC0A93" w:rsidRPr="00581508" w:rsidRDefault="00AC0A93" w:rsidP="00A31388">
            <w:pPr>
              <w:pStyle w:val="Tabletex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473DC" w14:textId="24F512B0" w:rsidR="00AC0A93" w:rsidRPr="00581508" w:rsidRDefault="00AC0A93" w:rsidP="00A31388">
            <w:pPr>
              <w:pStyle w:val="Tabletext"/>
            </w:pPr>
            <w:commentRangeStart w:id="271"/>
            <w:r w:rsidRPr="00581508">
              <w:t xml:space="preserve">Total </w:t>
            </w:r>
            <w:del w:id="272" w:author="Jillian Carson-Jackson" w:date="2020-12-27T16:04:00Z">
              <w:r w:rsidRPr="00581508" w:rsidDel="00FA670D">
                <w:delText xml:space="preserve">26 </w:delText>
              </w:r>
            </w:del>
            <w:ins w:id="273" w:author="Jillian Carson-Jackson" w:date="2020-12-27T16:04:00Z">
              <w:r w:rsidR="00FA670D">
                <w:t>42</w:t>
              </w:r>
              <w:r w:rsidR="00FA670D" w:rsidRPr="00581508">
                <w:t xml:space="preserve"> </w:t>
              </w:r>
            </w:ins>
            <w:r w:rsidRPr="00581508">
              <w:t>hours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D88E0" w14:textId="41133C36" w:rsidR="00AC0A93" w:rsidRPr="00581508" w:rsidRDefault="00AC0A93" w:rsidP="00A31388">
            <w:pPr>
              <w:pStyle w:val="Tabletext"/>
            </w:pPr>
            <w:r w:rsidRPr="00581508">
              <w:t xml:space="preserve">Total </w:t>
            </w:r>
            <w:del w:id="274" w:author="Jillian Carson-Jackson" w:date="2020-12-27T16:04:00Z">
              <w:r w:rsidRPr="00581508" w:rsidDel="00FA670D">
                <w:delText xml:space="preserve">52 </w:delText>
              </w:r>
            </w:del>
            <w:ins w:id="275" w:author="Jillian Carson-Jackson" w:date="2020-12-27T16:05:00Z">
              <w:r w:rsidR="000C679A">
                <w:t>44</w:t>
              </w:r>
            </w:ins>
            <w:ins w:id="276" w:author="Jillian Carson-Jackson" w:date="2020-12-27T16:04:00Z">
              <w:r w:rsidR="00FA670D" w:rsidRPr="00581508">
                <w:t xml:space="preserve"> </w:t>
              </w:r>
            </w:ins>
            <w:r w:rsidRPr="00581508">
              <w:t>hours</w:t>
            </w:r>
            <w:commentRangeEnd w:id="271"/>
            <w:r w:rsidR="00581520">
              <w:rPr>
                <w:rStyle w:val="CommentReference"/>
                <w:color w:val="auto"/>
              </w:rPr>
              <w:commentReference w:id="271"/>
            </w:r>
          </w:p>
        </w:tc>
      </w:tr>
    </w:tbl>
    <w:p w14:paraId="7A55AA9E" w14:textId="77777777" w:rsidR="00AC0A93" w:rsidRDefault="00AC0A93" w:rsidP="00AC0A93">
      <w:pPr>
        <w:jc w:val="both"/>
        <w:rPr>
          <w:ins w:id="277" w:author="Jillian Carson-Jackson" w:date="2022-01-11T11:53:00Z"/>
        </w:rPr>
      </w:pPr>
    </w:p>
    <w:p w14:paraId="39E32FA2" w14:textId="77777777" w:rsidR="006B080B" w:rsidRDefault="006B080B" w:rsidP="00AC0A93">
      <w:pPr>
        <w:jc w:val="both"/>
        <w:rPr>
          <w:ins w:id="278" w:author="Jillian Carson-Jackson" w:date="2022-01-11T11:53:00Z"/>
        </w:rPr>
      </w:pPr>
    </w:p>
    <w:p w14:paraId="3846C429" w14:textId="6837A5DE" w:rsidR="006B080B" w:rsidRPr="00C50983" w:rsidRDefault="006B080B" w:rsidP="00AC0A93">
      <w:pPr>
        <w:jc w:val="both"/>
        <w:sectPr w:rsidR="006B080B" w:rsidRPr="00C50983" w:rsidSect="009862C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bookmarkEnd w:id="33"/>
    <w:p w14:paraId="279EF293" w14:textId="3433595E" w:rsidR="00F211ED" w:rsidRPr="00C50983" w:rsidDel="00780A55" w:rsidRDefault="00F211ED" w:rsidP="00F211ED">
      <w:pPr>
        <w:jc w:val="both"/>
        <w:rPr>
          <w:del w:id="279" w:author="Jillian Carson-Jackson" w:date="2022-01-11T12:15:00Z"/>
        </w:rPr>
        <w:sectPr w:rsidR="00F211ED" w:rsidRPr="00C50983" w:rsidDel="00780A55" w:rsidSect="009862C5">
          <w:headerReference w:type="default" r:id="rId22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17CCC1E1" w14:textId="29B4E4A1" w:rsidR="00F211ED" w:rsidRDefault="00F211ED" w:rsidP="00F64B31">
      <w:pPr>
        <w:pStyle w:val="ModuleHeading1"/>
      </w:pPr>
      <w:bookmarkStart w:id="280" w:name="_Toc443221661"/>
      <w:bookmarkStart w:id="281" w:name="_Toc446917119"/>
      <w:bookmarkStart w:id="282" w:name="_Toc111617399"/>
      <w:bookmarkStart w:id="283" w:name="_Toc245254434"/>
      <w:bookmarkStart w:id="284" w:name="_Toc6299033"/>
      <w:r w:rsidRPr="00C50983">
        <w:t xml:space="preserve">DETAILED </w:t>
      </w:r>
      <w:bookmarkEnd w:id="280"/>
      <w:bookmarkEnd w:id="281"/>
      <w:bookmarkEnd w:id="282"/>
      <w:r w:rsidR="004352B9">
        <w:t>competence table</w:t>
      </w:r>
      <w:r w:rsidRPr="00C50983">
        <w:t xml:space="preserve"> OF MODULE </w:t>
      </w:r>
      <w:bookmarkEnd w:id="283"/>
      <w:bookmarkEnd w:id="284"/>
      <w:r w:rsidR="001665A3">
        <w:t>3</w:t>
      </w:r>
      <w:r w:rsidR="004352B9">
        <w:t xml:space="preserve"> – </w:t>
      </w:r>
      <w:r w:rsidR="00CD1682">
        <w:t>Provision of VTS</w:t>
      </w:r>
    </w:p>
    <w:p w14:paraId="1B34C371" w14:textId="77777777" w:rsidR="006B0203" w:rsidRPr="006B0203" w:rsidRDefault="006B0203" w:rsidP="006B0203">
      <w:pPr>
        <w:pStyle w:val="Heading1separatationline"/>
      </w:pPr>
    </w:p>
    <w:p w14:paraId="25368B5D" w14:textId="1ABC1737" w:rsidR="00F211ED" w:rsidRDefault="004352B9" w:rsidP="006B0203">
      <w:pPr>
        <w:pStyle w:val="Tablecaption"/>
      </w:pPr>
      <w:bookmarkStart w:id="285" w:name="_Toc245254472"/>
      <w:bookmarkStart w:id="286" w:name="_Toc531423232"/>
      <w:r>
        <w:t>Competence Table</w:t>
      </w:r>
      <w:r w:rsidR="00F211ED" w:rsidRPr="00C50983">
        <w:t xml:space="preserve"> – Traffic management</w:t>
      </w:r>
      <w:bookmarkEnd w:id="285"/>
      <w:bookmarkEnd w:id="286"/>
    </w:p>
    <w:p w14:paraId="06EB38A4" w14:textId="77777777" w:rsidR="00C84259" w:rsidRDefault="00C84259" w:rsidP="00C84259"/>
    <w:tbl>
      <w:tblPr>
        <w:tblStyle w:val="TableGrid"/>
        <w:tblW w:w="14088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4459"/>
        <w:gridCol w:w="990"/>
        <w:gridCol w:w="7105"/>
        <w:gridCol w:w="683"/>
      </w:tblGrid>
      <w:tr w:rsidR="000323A5" w:rsidRPr="00076779" w14:paraId="1C86A136" w14:textId="77777777" w:rsidTr="00581520">
        <w:trPr>
          <w:cantSplit/>
          <w:trHeight w:val="1277"/>
          <w:tblHeader/>
          <w:jc w:val="center"/>
        </w:trPr>
        <w:tc>
          <w:tcPr>
            <w:tcW w:w="851" w:type="dxa"/>
            <w:textDirection w:val="btLr"/>
            <w:vAlign w:val="center"/>
          </w:tcPr>
          <w:p w14:paraId="7A899CD1" w14:textId="77777777" w:rsidR="000323A5" w:rsidRPr="002A0F96" w:rsidRDefault="000323A5" w:rsidP="00A31388">
            <w:pPr>
              <w:pStyle w:val="Tabletexttitle"/>
            </w:pPr>
            <w:r>
              <w:t>Element</w:t>
            </w:r>
          </w:p>
        </w:tc>
        <w:tc>
          <w:tcPr>
            <w:tcW w:w="4459" w:type="dxa"/>
            <w:vAlign w:val="center"/>
          </w:tcPr>
          <w:p w14:paraId="0C51FD9B" w14:textId="77777777" w:rsidR="000323A5" w:rsidRPr="002A0F96" w:rsidRDefault="000323A5" w:rsidP="00A31388">
            <w:pPr>
              <w:pStyle w:val="Tabletexttitle"/>
            </w:pPr>
            <w:r w:rsidRPr="002A0F96">
              <w:t>Session Objective</w:t>
            </w:r>
          </w:p>
        </w:tc>
        <w:tc>
          <w:tcPr>
            <w:tcW w:w="990" w:type="dxa"/>
            <w:textDirection w:val="btLr"/>
            <w:vAlign w:val="center"/>
          </w:tcPr>
          <w:p w14:paraId="407AEA91" w14:textId="77777777" w:rsidR="000323A5" w:rsidRDefault="000323A5" w:rsidP="00A31388">
            <w:pPr>
              <w:pStyle w:val="Tabletexttitle"/>
            </w:pPr>
            <w:r>
              <w:t>Sub-element</w:t>
            </w:r>
          </w:p>
        </w:tc>
        <w:tc>
          <w:tcPr>
            <w:tcW w:w="7105" w:type="dxa"/>
            <w:vAlign w:val="center"/>
          </w:tcPr>
          <w:p w14:paraId="46858C8D" w14:textId="77777777" w:rsidR="000323A5" w:rsidRPr="002A0F96" w:rsidRDefault="000323A5" w:rsidP="00A31388">
            <w:pPr>
              <w:pStyle w:val="Tabletexttitle"/>
            </w:pPr>
            <w:r>
              <w:t>Subject Elements</w:t>
            </w:r>
          </w:p>
        </w:tc>
        <w:tc>
          <w:tcPr>
            <w:tcW w:w="683" w:type="dxa"/>
            <w:textDirection w:val="btLr"/>
            <w:vAlign w:val="center"/>
          </w:tcPr>
          <w:p w14:paraId="0C6DC8D4" w14:textId="77777777" w:rsidR="000323A5" w:rsidRPr="002A0F96" w:rsidRDefault="000323A5" w:rsidP="00581520">
            <w:pPr>
              <w:pStyle w:val="Tabletexttitle"/>
              <w:spacing w:before="0" w:after="0"/>
            </w:pPr>
            <w:r w:rsidRPr="002A0F96">
              <w:t>Level of Competence</w:t>
            </w:r>
          </w:p>
        </w:tc>
      </w:tr>
      <w:tr w:rsidR="000323A5" w:rsidRPr="008C7E65" w14:paraId="7DED3CBB" w14:textId="77777777" w:rsidTr="0013397A">
        <w:trPr>
          <w:trHeight w:val="343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73E36862" w14:textId="443099C3" w:rsidR="000323A5" w:rsidRPr="008C7E65" w:rsidRDefault="000323A5" w:rsidP="00A31388">
            <w:pPr>
              <w:pStyle w:val="Tabletext"/>
              <w:rPr>
                <w:b/>
                <w:bCs/>
              </w:rPr>
            </w:pPr>
            <w:r w:rsidRPr="008C7E65">
              <w:rPr>
                <w:b/>
                <w:bCs/>
              </w:rPr>
              <w:t>3.1</w:t>
            </w:r>
          </w:p>
        </w:tc>
        <w:tc>
          <w:tcPr>
            <w:tcW w:w="4459" w:type="dxa"/>
            <w:shd w:val="clear" w:color="auto" w:fill="F2F2F2" w:themeFill="background1" w:themeFillShade="F2"/>
          </w:tcPr>
          <w:p w14:paraId="76287AA6" w14:textId="214A0052" w:rsidR="000323A5" w:rsidRPr="008C7E65" w:rsidRDefault="000323A5" w:rsidP="00A31388">
            <w:pPr>
              <w:pStyle w:val="Tabletext"/>
              <w:rPr>
                <w:b/>
                <w:bCs/>
                <w:i/>
              </w:rPr>
            </w:pPr>
            <w:r w:rsidRPr="008C7E65">
              <w:rPr>
                <w:b/>
                <w:bCs/>
              </w:rPr>
              <w:t>VTS Environment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09F626AC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7105" w:type="dxa"/>
            <w:shd w:val="clear" w:color="auto" w:fill="F2F2F2" w:themeFill="background1" w:themeFillShade="F2"/>
          </w:tcPr>
          <w:p w14:paraId="43364B68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14F7B418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</w:tr>
      <w:tr w:rsidR="000323A5" w:rsidRPr="00076779" w14:paraId="520F123B" w14:textId="77777777" w:rsidTr="0013397A">
        <w:trPr>
          <w:jc w:val="center"/>
        </w:trPr>
        <w:tc>
          <w:tcPr>
            <w:tcW w:w="851" w:type="dxa"/>
            <w:vMerge w:val="restart"/>
          </w:tcPr>
          <w:p w14:paraId="113FBBA9" w14:textId="4A9A4B7C" w:rsidR="000323A5" w:rsidRPr="008C7E65" w:rsidRDefault="000323A5" w:rsidP="00A31388">
            <w:pPr>
              <w:pStyle w:val="Tabletext"/>
              <w:rPr>
                <w:b/>
                <w:bCs/>
              </w:rPr>
            </w:pPr>
            <w:r w:rsidRPr="008C7E65">
              <w:rPr>
                <w:b/>
                <w:bCs/>
              </w:rPr>
              <w:t>3.1.1</w:t>
            </w:r>
          </w:p>
        </w:tc>
        <w:tc>
          <w:tcPr>
            <w:tcW w:w="4459" w:type="dxa"/>
            <w:vMerge w:val="restart"/>
          </w:tcPr>
          <w:p w14:paraId="550F0142" w14:textId="1BB3B65A" w:rsidR="000323A5" w:rsidRPr="00EF1FCB" w:rsidRDefault="000323A5" w:rsidP="00A31388">
            <w:pPr>
              <w:pStyle w:val="Tabletext"/>
              <w:rPr>
                <w:i/>
                <w:iCs/>
              </w:rPr>
            </w:pPr>
            <w:r w:rsidRPr="00EF1FCB">
              <w:rPr>
                <w:i/>
                <w:iCs/>
              </w:rPr>
              <w:t xml:space="preserve">Define the VTS area. </w:t>
            </w:r>
          </w:p>
        </w:tc>
        <w:tc>
          <w:tcPr>
            <w:tcW w:w="990" w:type="dxa"/>
          </w:tcPr>
          <w:p w14:paraId="3BB02A07" w14:textId="3C6685A8" w:rsidR="000323A5" w:rsidRPr="002A0F96" w:rsidRDefault="000323A5" w:rsidP="00A31388">
            <w:pPr>
              <w:pStyle w:val="Tabletext"/>
            </w:pPr>
            <w:r>
              <w:t>3.1.1.1</w:t>
            </w:r>
          </w:p>
        </w:tc>
        <w:tc>
          <w:tcPr>
            <w:tcW w:w="7105" w:type="dxa"/>
          </w:tcPr>
          <w:p w14:paraId="70491B58" w14:textId="59C28140" w:rsidR="000323A5" w:rsidRPr="002A0F96" w:rsidRDefault="000323A5" w:rsidP="00A31388">
            <w:pPr>
              <w:pStyle w:val="Tabletext"/>
            </w:pPr>
            <w:r>
              <w:t xml:space="preserve">Area </w:t>
            </w:r>
            <w:r w:rsidRPr="00A31388">
              <w:t>limits</w:t>
            </w:r>
            <w:r>
              <w:t>, boundaries, separation zones, shipping lanes and channels</w:t>
            </w:r>
          </w:p>
        </w:tc>
        <w:tc>
          <w:tcPr>
            <w:tcW w:w="683" w:type="dxa"/>
          </w:tcPr>
          <w:p w14:paraId="3FAADFC7" w14:textId="77777777" w:rsidR="000323A5" w:rsidRPr="002A0F96" w:rsidRDefault="000323A5" w:rsidP="00A31388">
            <w:pPr>
              <w:pStyle w:val="Tabletext"/>
            </w:pPr>
            <w:r>
              <w:t>2</w:t>
            </w:r>
          </w:p>
        </w:tc>
      </w:tr>
      <w:tr w:rsidR="000323A5" w:rsidRPr="00076779" w14:paraId="1BD04CC0" w14:textId="77777777" w:rsidTr="0013397A">
        <w:trPr>
          <w:jc w:val="center"/>
        </w:trPr>
        <w:tc>
          <w:tcPr>
            <w:tcW w:w="851" w:type="dxa"/>
            <w:vMerge/>
          </w:tcPr>
          <w:p w14:paraId="273B5281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29D8D603" w14:textId="77777777" w:rsidR="000323A5" w:rsidRPr="002A0F96" w:rsidRDefault="000323A5" w:rsidP="00A31388">
            <w:pPr>
              <w:pStyle w:val="Tabletext"/>
            </w:pPr>
          </w:p>
        </w:tc>
        <w:tc>
          <w:tcPr>
            <w:tcW w:w="990" w:type="dxa"/>
          </w:tcPr>
          <w:p w14:paraId="7E96FEF0" w14:textId="711C7F83" w:rsidR="000323A5" w:rsidRPr="002A0F96" w:rsidRDefault="000323A5" w:rsidP="00A31388">
            <w:pPr>
              <w:pStyle w:val="Tabletext"/>
            </w:pPr>
            <w:r>
              <w:t>3.1.1.2</w:t>
            </w:r>
          </w:p>
        </w:tc>
        <w:tc>
          <w:tcPr>
            <w:tcW w:w="7105" w:type="dxa"/>
          </w:tcPr>
          <w:p w14:paraId="01BF32D4" w14:textId="58676792" w:rsidR="000323A5" w:rsidRPr="002A0F96" w:rsidRDefault="000323A5" w:rsidP="00A31388">
            <w:pPr>
              <w:pStyle w:val="Tabletext"/>
            </w:pPr>
            <w:r w:rsidRPr="00C102F3">
              <w:t>Prohibited or dangerous areas, anchorages and restricted areas</w:t>
            </w:r>
          </w:p>
        </w:tc>
        <w:tc>
          <w:tcPr>
            <w:tcW w:w="683" w:type="dxa"/>
          </w:tcPr>
          <w:p w14:paraId="1F0DA963" w14:textId="77777777" w:rsidR="000323A5" w:rsidRPr="002A0F96" w:rsidRDefault="000323A5" w:rsidP="00A31388">
            <w:pPr>
              <w:pStyle w:val="Tabletext"/>
            </w:pPr>
            <w:r>
              <w:t>2</w:t>
            </w:r>
          </w:p>
        </w:tc>
      </w:tr>
      <w:tr w:rsidR="008C7E65" w:rsidRPr="00076779" w14:paraId="4241A788" w14:textId="77777777" w:rsidTr="008C7E65">
        <w:trPr>
          <w:trHeight w:val="332"/>
          <w:jc w:val="center"/>
        </w:trPr>
        <w:tc>
          <w:tcPr>
            <w:tcW w:w="851" w:type="dxa"/>
            <w:vMerge/>
          </w:tcPr>
          <w:p w14:paraId="211D2304" w14:textId="77777777" w:rsidR="008C7E65" w:rsidRPr="008C7E65" w:rsidRDefault="008C7E6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75D50BF1" w14:textId="77777777" w:rsidR="008C7E65" w:rsidRPr="002A0F96" w:rsidRDefault="008C7E65" w:rsidP="00A31388">
            <w:pPr>
              <w:pStyle w:val="Tabletext"/>
            </w:pPr>
          </w:p>
        </w:tc>
        <w:tc>
          <w:tcPr>
            <w:tcW w:w="990" w:type="dxa"/>
          </w:tcPr>
          <w:p w14:paraId="0938254C" w14:textId="28F160D6" w:rsidR="008C7E65" w:rsidRDefault="008C7E65" w:rsidP="00A31388">
            <w:pPr>
              <w:pStyle w:val="Tabletext"/>
            </w:pPr>
            <w:r>
              <w:t>3.1.1.3</w:t>
            </w:r>
          </w:p>
        </w:tc>
        <w:tc>
          <w:tcPr>
            <w:tcW w:w="7105" w:type="dxa"/>
          </w:tcPr>
          <w:p w14:paraId="49FB9B1E" w14:textId="74A48F96" w:rsidR="008C7E65" w:rsidRPr="00DE73D5" w:rsidRDefault="008C7E65" w:rsidP="00A31388">
            <w:pPr>
              <w:pStyle w:val="Tabletext"/>
            </w:pPr>
            <w:r>
              <w:t>[other?]</w:t>
            </w:r>
          </w:p>
        </w:tc>
        <w:tc>
          <w:tcPr>
            <w:tcW w:w="683" w:type="dxa"/>
          </w:tcPr>
          <w:p w14:paraId="547AA4D0" w14:textId="7BAA29E2" w:rsidR="008C7E65" w:rsidRPr="002A0F96" w:rsidRDefault="008C7E65" w:rsidP="00A31388">
            <w:pPr>
              <w:pStyle w:val="Tabletext"/>
            </w:pPr>
          </w:p>
        </w:tc>
      </w:tr>
      <w:tr w:rsidR="000323A5" w:rsidRPr="00076779" w14:paraId="6C449D12" w14:textId="77777777" w:rsidTr="0013397A">
        <w:trPr>
          <w:jc w:val="center"/>
        </w:trPr>
        <w:tc>
          <w:tcPr>
            <w:tcW w:w="851" w:type="dxa"/>
            <w:vMerge w:val="restart"/>
          </w:tcPr>
          <w:p w14:paraId="6BC4F262" w14:textId="136018E5" w:rsidR="000323A5" w:rsidRPr="008C7E65" w:rsidRDefault="000323A5" w:rsidP="00A31388">
            <w:pPr>
              <w:pStyle w:val="Tabletext"/>
              <w:rPr>
                <w:b/>
                <w:bCs/>
              </w:rPr>
            </w:pPr>
            <w:r w:rsidRPr="008C7E65">
              <w:rPr>
                <w:b/>
                <w:bCs/>
              </w:rPr>
              <w:t>3.1.2</w:t>
            </w:r>
          </w:p>
        </w:tc>
        <w:tc>
          <w:tcPr>
            <w:tcW w:w="4459" w:type="dxa"/>
            <w:vMerge w:val="restart"/>
          </w:tcPr>
          <w:p w14:paraId="7D93893E" w14:textId="5A516DCE" w:rsidR="000323A5" w:rsidRPr="00A46C18" w:rsidRDefault="000323A5" w:rsidP="00A31388">
            <w:pPr>
              <w:pStyle w:val="Tabletext"/>
              <w:rPr>
                <w:i/>
                <w:iCs/>
              </w:rPr>
            </w:pPr>
            <w:r w:rsidRPr="00A46C18">
              <w:rPr>
                <w:i/>
                <w:iCs/>
              </w:rPr>
              <w:t xml:space="preserve">Identify options to manage traffic in the VTS area.   </w:t>
            </w:r>
          </w:p>
        </w:tc>
        <w:tc>
          <w:tcPr>
            <w:tcW w:w="990" w:type="dxa"/>
          </w:tcPr>
          <w:p w14:paraId="2005023E" w14:textId="55E64342" w:rsidR="000323A5" w:rsidRPr="002A0F96" w:rsidRDefault="000323A5" w:rsidP="00A31388">
            <w:pPr>
              <w:pStyle w:val="Tabletext"/>
            </w:pPr>
            <w:r>
              <w:t>3.1.2.1</w:t>
            </w:r>
          </w:p>
        </w:tc>
        <w:tc>
          <w:tcPr>
            <w:tcW w:w="7105" w:type="dxa"/>
          </w:tcPr>
          <w:p w14:paraId="7B33BB98" w14:textId="6A212B14" w:rsidR="000323A5" w:rsidRPr="002A0F96" w:rsidRDefault="000323A5" w:rsidP="00A31388">
            <w:pPr>
              <w:pStyle w:val="Tabletext"/>
            </w:pPr>
            <w:r>
              <w:t>Shipping routes and separation criteria (temporal and spatial separation)</w:t>
            </w:r>
          </w:p>
        </w:tc>
        <w:tc>
          <w:tcPr>
            <w:tcW w:w="683" w:type="dxa"/>
          </w:tcPr>
          <w:p w14:paraId="0AB0A378" w14:textId="24C4A24A" w:rsidR="000323A5" w:rsidRPr="002A0F96" w:rsidRDefault="000323A5" w:rsidP="00A31388">
            <w:pPr>
              <w:pStyle w:val="Tabletext"/>
            </w:pPr>
            <w:r>
              <w:t>2</w:t>
            </w:r>
          </w:p>
        </w:tc>
      </w:tr>
      <w:tr w:rsidR="000323A5" w:rsidRPr="00076779" w14:paraId="7D8BCB64" w14:textId="77777777" w:rsidTr="0013397A">
        <w:trPr>
          <w:trHeight w:val="215"/>
          <w:jc w:val="center"/>
        </w:trPr>
        <w:tc>
          <w:tcPr>
            <w:tcW w:w="851" w:type="dxa"/>
            <w:vMerge/>
          </w:tcPr>
          <w:p w14:paraId="1F4ABC31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112278FF" w14:textId="77777777" w:rsidR="000323A5" w:rsidRPr="002A0F96" w:rsidRDefault="000323A5" w:rsidP="00A31388">
            <w:pPr>
              <w:pStyle w:val="Tabletext"/>
            </w:pPr>
          </w:p>
        </w:tc>
        <w:tc>
          <w:tcPr>
            <w:tcW w:w="990" w:type="dxa"/>
          </w:tcPr>
          <w:p w14:paraId="72889644" w14:textId="40E3C5EB" w:rsidR="000323A5" w:rsidRPr="002A0F96" w:rsidRDefault="000323A5" w:rsidP="00A31388">
            <w:pPr>
              <w:pStyle w:val="Tabletext"/>
            </w:pPr>
            <w:r>
              <w:t>3.1.2.2</w:t>
            </w:r>
          </w:p>
        </w:tc>
        <w:tc>
          <w:tcPr>
            <w:tcW w:w="7105" w:type="dxa"/>
          </w:tcPr>
          <w:p w14:paraId="7CF9A16A" w14:textId="6C27A1D6" w:rsidR="000323A5" w:rsidRPr="002A0F96" w:rsidRDefault="000323A5" w:rsidP="00A31388">
            <w:pPr>
              <w:pStyle w:val="Tabletext"/>
            </w:pPr>
            <w:r>
              <w:t xml:space="preserve">Constraints (geographic, </w:t>
            </w:r>
            <w:r w:rsidR="000D720B">
              <w:t xml:space="preserve">operational, </w:t>
            </w:r>
            <w:r>
              <w:t>priorities, etc)</w:t>
            </w:r>
          </w:p>
        </w:tc>
        <w:tc>
          <w:tcPr>
            <w:tcW w:w="683" w:type="dxa"/>
          </w:tcPr>
          <w:p w14:paraId="0FB2634F" w14:textId="685E0E0A" w:rsidR="000323A5" w:rsidRPr="002A0F96" w:rsidRDefault="000323A5" w:rsidP="00A31388">
            <w:pPr>
              <w:pStyle w:val="Tabletext"/>
            </w:pPr>
            <w:r>
              <w:t>2</w:t>
            </w:r>
          </w:p>
        </w:tc>
      </w:tr>
      <w:tr w:rsidR="000323A5" w:rsidRPr="00DE73D5" w14:paraId="4CF7776F" w14:textId="77777777" w:rsidTr="001458A2">
        <w:trPr>
          <w:trHeight w:val="359"/>
          <w:jc w:val="center"/>
        </w:trPr>
        <w:tc>
          <w:tcPr>
            <w:tcW w:w="851" w:type="dxa"/>
            <w:vMerge/>
            <w:shd w:val="clear" w:color="auto" w:fill="F2F2F2" w:themeFill="background1" w:themeFillShade="F2"/>
          </w:tcPr>
          <w:p w14:paraId="7706BDC6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  <w:shd w:val="clear" w:color="auto" w:fill="F2F2F2" w:themeFill="background1" w:themeFillShade="F2"/>
          </w:tcPr>
          <w:p w14:paraId="58AB5E46" w14:textId="77777777" w:rsidR="000323A5" w:rsidRPr="00DE73D5" w:rsidRDefault="000323A5" w:rsidP="00A31388">
            <w:pPr>
              <w:pStyle w:val="Tabletext"/>
            </w:pPr>
          </w:p>
        </w:tc>
        <w:tc>
          <w:tcPr>
            <w:tcW w:w="990" w:type="dxa"/>
            <w:shd w:val="clear" w:color="auto" w:fill="FFFFFF" w:themeFill="background1"/>
          </w:tcPr>
          <w:p w14:paraId="414C7B52" w14:textId="43B0DF3E" w:rsidR="000323A5" w:rsidRPr="00510A23" w:rsidRDefault="000323A5" w:rsidP="00A31388">
            <w:pPr>
              <w:pStyle w:val="Tabletext"/>
              <w:rPr>
                <w:highlight w:val="yellow"/>
              </w:rPr>
            </w:pPr>
            <w:r w:rsidRPr="009B296E">
              <w:t>3.1.2.3</w:t>
            </w:r>
          </w:p>
        </w:tc>
        <w:tc>
          <w:tcPr>
            <w:tcW w:w="7105" w:type="dxa"/>
            <w:shd w:val="clear" w:color="auto" w:fill="FFFFFF" w:themeFill="background1"/>
          </w:tcPr>
          <w:p w14:paraId="2E23D51A" w14:textId="61D285AE" w:rsidR="000323A5" w:rsidRPr="00510A23" w:rsidRDefault="000323A5" w:rsidP="00A31388">
            <w:pPr>
              <w:pStyle w:val="Tabletext"/>
              <w:rPr>
                <w:highlight w:val="yellow"/>
              </w:rPr>
            </w:pPr>
            <w:r w:rsidRPr="009B296E">
              <w:t>Aids to Navigation</w:t>
            </w:r>
          </w:p>
        </w:tc>
        <w:tc>
          <w:tcPr>
            <w:tcW w:w="683" w:type="dxa"/>
            <w:shd w:val="clear" w:color="auto" w:fill="FFFFFF" w:themeFill="background1"/>
          </w:tcPr>
          <w:p w14:paraId="2FB317E5" w14:textId="7B4D941C" w:rsidR="000323A5" w:rsidRPr="00DE73D5" w:rsidRDefault="000323A5" w:rsidP="00A31388">
            <w:pPr>
              <w:pStyle w:val="Tabletext"/>
            </w:pPr>
            <w:r>
              <w:t>2</w:t>
            </w:r>
          </w:p>
        </w:tc>
      </w:tr>
      <w:tr w:rsidR="000323A5" w:rsidRPr="002A0F96" w14:paraId="264CCDCB" w14:textId="77777777" w:rsidTr="0013397A">
        <w:trPr>
          <w:jc w:val="center"/>
        </w:trPr>
        <w:tc>
          <w:tcPr>
            <w:tcW w:w="851" w:type="dxa"/>
            <w:vMerge w:val="restart"/>
          </w:tcPr>
          <w:p w14:paraId="1FE4FF01" w14:textId="0FDB9D0A" w:rsidR="000323A5" w:rsidRPr="008C7E65" w:rsidRDefault="000323A5" w:rsidP="00A31388">
            <w:pPr>
              <w:pStyle w:val="Tabletext"/>
              <w:rPr>
                <w:b/>
                <w:bCs/>
              </w:rPr>
            </w:pPr>
            <w:r w:rsidRPr="008C7E65">
              <w:rPr>
                <w:b/>
                <w:bCs/>
              </w:rPr>
              <w:t>3.1.3</w:t>
            </w:r>
          </w:p>
        </w:tc>
        <w:tc>
          <w:tcPr>
            <w:tcW w:w="4459" w:type="dxa"/>
            <w:vMerge w:val="restart"/>
          </w:tcPr>
          <w:p w14:paraId="2F179C3C" w14:textId="511364EC" w:rsidR="000323A5" w:rsidRPr="00A46C18" w:rsidRDefault="000323A5" w:rsidP="00A31388">
            <w:pPr>
              <w:pStyle w:val="Tabletext"/>
              <w:rPr>
                <w:i/>
                <w:iCs/>
              </w:rPr>
            </w:pPr>
            <w:r w:rsidRPr="00A46C18">
              <w:rPr>
                <w:i/>
                <w:iCs/>
              </w:rPr>
              <w:t xml:space="preserve">Identify developments that affect the VTS environment   </w:t>
            </w:r>
          </w:p>
        </w:tc>
        <w:tc>
          <w:tcPr>
            <w:tcW w:w="990" w:type="dxa"/>
          </w:tcPr>
          <w:p w14:paraId="37D17F97" w14:textId="5B94EEA3" w:rsidR="000323A5" w:rsidRPr="002A0F96" w:rsidRDefault="000323A5" w:rsidP="00A31388">
            <w:pPr>
              <w:pStyle w:val="Tabletext"/>
            </w:pPr>
            <w:r>
              <w:t>3.1.3.1</w:t>
            </w:r>
          </w:p>
        </w:tc>
        <w:tc>
          <w:tcPr>
            <w:tcW w:w="7105" w:type="dxa"/>
          </w:tcPr>
          <w:p w14:paraId="7B189CDE" w14:textId="11FD33D1" w:rsidR="000323A5" w:rsidRPr="002A0F96" w:rsidRDefault="000323A5" w:rsidP="00A31388">
            <w:pPr>
              <w:pStyle w:val="Tabletext"/>
            </w:pPr>
            <w:r>
              <w:t xml:space="preserve">Technical </w:t>
            </w:r>
          </w:p>
        </w:tc>
        <w:tc>
          <w:tcPr>
            <w:tcW w:w="683" w:type="dxa"/>
          </w:tcPr>
          <w:p w14:paraId="7A46E8C1" w14:textId="7DB4AC7C" w:rsidR="000323A5" w:rsidRPr="002A0F96" w:rsidRDefault="000323A5" w:rsidP="00A31388">
            <w:pPr>
              <w:pStyle w:val="Tabletext"/>
            </w:pPr>
            <w:r>
              <w:t>2</w:t>
            </w:r>
          </w:p>
        </w:tc>
      </w:tr>
      <w:tr w:rsidR="000323A5" w:rsidRPr="002A0F96" w14:paraId="51F765BD" w14:textId="77777777" w:rsidTr="0013397A">
        <w:trPr>
          <w:trHeight w:val="215"/>
          <w:jc w:val="center"/>
        </w:trPr>
        <w:tc>
          <w:tcPr>
            <w:tcW w:w="851" w:type="dxa"/>
            <w:vMerge/>
          </w:tcPr>
          <w:p w14:paraId="6B7FB3B8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1D1E84EB" w14:textId="77777777" w:rsidR="000323A5" w:rsidRPr="00A46C18" w:rsidRDefault="000323A5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36DDF494" w14:textId="7115C4BC" w:rsidR="000323A5" w:rsidRPr="002A0F96" w:rsidRDefault="000323A5" w:rsidP="00A31388">
            <w:pPr>
              <w:pStyle w:val="Tabletext"/>
            </w:pPr>
            <w:r>
              <w:t>3.1.3.2</w:t>
            </w:r>
          </w:p>
        </w:tc>
        <w:tc>
          <w:tcPr>
            <w:tcW w:w="7105" w:type="dxa"/>
          </w:tcPr>
          <w:p w14:paraId="7BFC96FF" w14:textId="39B9A25B" w:rsidR="000323A5" w:rsidRPr="002A0F96" w:rsidRDefault="000323A5" w:rsidP="00A31388">
            <w:pPr>
              <w:pStyle w:val="Tabletext"/>
            </w:pPr>
            <w:r>
              <w:t xml:space="preserve">Operational </w:t>
            </w:r>
          </w:p>
        </w:tc>
        <w:tc>
          <w:tcPr>
            <w:tcW w:w="683" w:type="dxa"/>
          </w:tcPr>
          <w:p w14:paraId="2439AE8C" w14:textId="0D87CCF7" w:rsidR="000323A5" w:rsidRPr="002A0F96" w:rsidRDefault="000323A5" w:rsidP="00A31388">
            <w:pPr>
              <w:pStyle w:val="Tabletext"/>
            </w:pPr>
            <w:r>
              <w:t>2</w:t>
            </w:r>
          </w:p>
        </w:tc>
      </w:tr>
      <w:tr w:rsidR="000323A5" w:rsidRPr="00A83AC3" w14:paraId="3EB267B9" w14:textId="77777777" w:rsidTr="0013397A">
        <w:trPr>
          <w:trHeight w:val="70"/>
          <w:jc w:val="center"/>
        </w:trPr>
        <w:tc>
          <w:tcPr>
            <w:tcW w:w="851" w:type="dxa"/>
            <w:vMerge/>
            <w:shd w:val="clear" w:color="auto" w:fill="F2F2F2" w:themeFill="background1" w:themeFillShade="F2"/>
          </w:tcPr>
          <w:p w14:paraId="1B06D4A9" w14:textId="77777777" w:rsidR="000323A5" w:rsidRPr="008C7E65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  <w:shd w:val="clear" w:color="auto" w:fill="F2F2F2" w:themeFill="background1" w:themeFillShade="F2"/>
          </w:tcPr>
          <w:p w14:paraId="7019186E" w14:textId="77777777" w:rsidR="000323A5" w:rsidRPr="00A46C18" w:rsidRDefault="000323A5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0DCB2747" w14:textId="2E64D4DE" w:rsidR="000323A5" w:rsidRPr="00095D5E" w:rsidRDefault="000323A5" w:rsidP="00A31388">
            <w:pPr>
              <w:pStyle w:val="Tabletext"/>
            </w:pPr>
            <w:r w:rsidRPr="00095D5E">
              <w:t>3.1.3.3</w:t>
            </w:r>
          </w:p>
        </w:tc>
        <w:tc>
          <w:tcPr>
            <w:tcW w:w="7105" w:type="dxa"/>
            <w:shd w:val="clear" w:color="auto" w:fill="FFFFFF" w:themeFill="background1"/>
          </w:tcPr>
          <w:p w14:paraId="45AE9740" w14:textId="5850ECB3" w:rsidR="000323A5" w:rsidRPr="00095D5E" w:rsidRDefault="0075567B" w:rsidP="00A31388">
            <w:pPr>
              <w:pStyle w:val="Tabletext"/>
            </w:pPr>
            <w:r>
              <w:t xml:space="preserve">Environmental </w:t>
            </w:r>
          </w:p>
        </w:tc>
        <w:tc>
          <w:tcPr>
            <w:tcW w:w="683" w:type="dxa"/>
            <w:shd w:val="clear" w:color="auto" w:fill="FFFFFF" w:themeFill="background1"/>
          </w:tcPr>
          <w:p w14:paraId="55ED3E87" w14:textId="541A25C0" w:rsidR="000323A5" w:rsidRPr="00DE73D5" w:rsidRDefault="002F1BD4" w:rsidP="00A31388">
            <w:pPr>
              <w:pStyle w:val="Tabletext"/>
            </w:pPr>
            <w:r>
              <w:t>2</w:t>
            </w:r>
          </w:p>
        </w:tc>
      </w:tr>
      <w:tr w:rsidR="00683D8B" w:rsidRPr="002A0F96" w14:paraId="72732993" w14:textId="77777777" w:rsidTr="00593967">
        <w:tblPrEx>
          <w:jc w:val="left"/>
        </w:tblPrEx>
        <w:tc>
          <w:tcPr>
            <w:tcW w:w="851" w:type="dxa"/>
            <w:vMerge w:val="restart"/>
          </w:tcPr>
          <w:p w14:paraId="1573EBD7" w14:textId="15A75208" w:rsidR="00683D8B" w:rsidRPr="008C7E65" w:rsidRDefault="00683D8B" w:rsidP="00A31388">
            <w:pPr>
              <w:pStyle w:val="Tabletext"/>
              <w:rPr>
                <w:b/>
                <w:bCs/>
              </w:rPr>
            </w:pPr>
            <w:r w:rsidRPr="008C7E65">
              <w:rPr>
                <w:b/>
                <w:bCs/>
              </w:rPr>
              <w:t>3.</w:t>
            </w:r>
            <w:r w:rsidR="008C7E65">
              <w:rPr>
                <w:b/>
                <w:bCs/>
              </w:rPr>
              <w:t>1.4</w:t>
            </w:r>
          </w:p>
        </w:tc>
        <w:tc>
          <w:tcPr>
            <w:tcW w:w="4459" w:type="dxa"/>
            <w:vMerge w:val="restart"/>
          </w:tcPr>
          <w:p w14:paraId="1B2B4DE1" w14:textId="5BE1D445" w:rsidR="00683D8B" w:rsidRPr="00A46C18" w:rsidRDefault="00683D8B" w:rsidP="00A31388">
            <w:pPr>
              <w:pStyle w:val="Tabletext"/>
              <w:rPr>
                <w:i/>
                <w:iCs/>
              </w:rPr>
            </w:pPr>
            <w:r w:rsidRPr="00A46C18">
              <w:rPr>
                <w:i/>
                <w:iCs/>
              </w:rPr>
              <w:t>Describe principles of channel</w:t>
            </w:r>
            <w:r w:rsidR="00BD048E" w:rsidRPr="00A46C18">
              <w:rPr>
                <w:i/>
                <w:iCs/>
              </w:rPr>
              <w:t xml:space="preserve"> </w:t>
            </w:r>
            <w:r w:rsidRPr="00A46C18">
              <w:rPr>
                <w:i/>
                <w:iCs/>
              </w:rPr>
              <w:t xml:space="preserve">design </w:t>
            </w:r>
          </w:p>
        </w:tc>
        <w:tc>
          <w:tcPr>
            <w:tcW w:w="990" w:type="dxa"/>
          </w:tcPr>
          <w:p w14:paraId="6757821C" w14:textId="413B58F3" w:rsidR="00683D8B" w:rsidRPr="002A0F96" w:rsidRDefault="00683D8B" w:rsidP="00A31388">
            <w:pPr>
              <w:pStyle w:val="Tabletext"/>
            </w:pPr>
            <w:r>
              <w:t>3.</w:t>
            </w:r>
            <w:r w:rsidR="002F1BD4">
              <w:t>1.4.1</w:t>
            </w:r>
          </w:p>
        </w:tc>
        <w:tc>
          <w:tcPr>
            <w:tcW w:w="7105" w:type="dxa"/>
          </w:tcPr>
          <w:p w14:paraId="2327500E" w14:textId="73ED6553" w:rsidR="00683D8B" w:rsidRPr="002A0F96" w:rsidRDefault="00683D8B" w:rsidP="00A31388">
            <w:pPr>
              <w:pStyle w:val="Tabletext"/>
            </w:pPr>
            <w:r w:rsidRPr="00D71545">
              <w:t xml:space="preserve">Principles of a safe </w:t>
            </w:r>
            <w:r>
              <w:t xml:space="preserve">channel </w:t>
            </w:r>
            <w:r w:rsidR="003F5535">
              <w:t xml:space="preserve">design </w:t>
            </w:r>
            <w:r w:rsidR="00F43B53">
              <w:t>for</w:t>
            </w:r>
            <w:r w:rsidRPr="00D71545">
              <w:t xml:space="preserve"> calm and adverse conditions</w:t>
            </w:r>
          </w:p>
        </w:tc>
        <w:tc>
          <w:tcPr>
            <w:tcW w:w="683" w:type="dxa"/>
          </w:tcPr>
          <w:p w14:paraId="3636E16F" w14:textId="77777777" w:rsidR="00683D8B" w:rsidRPr="002A0F96" w:rsidRDefault="00683D8B" w:rsidP="00A31388">
            <w:pPr>
              <w:pStyle w:val="Tabletext"/>
            </w:pPr>
            <w:r>
              <w:t>1</w:t>
            </w:r>
          </w:p>
        </w:tc>
      </w:tr>
      <w:tr w:rsidR="00683D8B" w:rsidRPr="002A0F96" w14:paraId="2EC02BD5" w14:textId="77777777" w:rsidTr="00593967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470EECD4" w14:textId="77777777" w:rsidR="00683D8B" w:rsidRPr="002A0F96" w:rsidRDefault="00683D8B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22A067BF" w14:textId="77777777" w:rsidR="00683D8B" w:rsidRPr="00A46C18" w:rsidRDefault="00683D8B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7EB8BEFC" w14:textId="12E0C5EC" w:rsidR="00683D8B" w:rsidRPr="002A0F96" w:rsidRDefault="002F1BD4" w:rsidP="00A31388">
            <w:pPr>
              <w:pStyle w:val="Tabletext"/>
            </w:pPr>
            <w:r>
              <w:t>3.1.4.</w:t>
            </w:r>
            <w:r w:rsidR="00683D8B">
              <w:t>2</w:t>
            </w:r>
          </w:p>
        </w:tc>
        <w:tc>
          <w:tcPr>
            <w:tcW w:w="7105" w:type="dxa"/>
          </w:tcPr>
          <w:p w14:paraId="1083B705" w14:textId="755512F7" w:rsidR="00683D8B" w:rsidRPr="002A0F96" w:rsidRDefault="00683D8B" w:rsidP="00A31388">
            <w:pPr>
              <w:pStyle w:val="Tabletext"/>
            </w:pPr>
            <w:r w:rsidRPr="00D71545">
              <w:t xml:space="preserve">Limiting factors in </w:t>
            </w:r>
            <w:r w:rsidR="00F43B53">
              <w:t>channel design</w:t>
            </w:r>
          </w:p>
        </w:tc>
        <w:tc>
          <w:tcPr>
            <w:tcW w:w="683" w:type="dxa"/>
          </w:tcPr>
          <w:p w14:paraId="2810FCD4" w14:textId="77777777" w:rsidR="00683D8B" w:rsidRPr="002A0F96" w:rsidRDefault="00683D8B" w:rsidP="00A31388">
            <w:pPr>
              <w:pStyle w:val="Tabletext"/>
            </w:pPr>
            <w:r>
              <w:t>1</w:t>
            </w:r>
          </w:p>
        </w:tc>
      </w:tr>
      <w:tr w:rsidR="00683D8B" w:rsidRPr="00A83AC3" w14:paraId="673DE9A3" w14:textId="77777777" w:rsidTr="00593967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1D5E438D" w14:textId="77777777" w:rsidR="00683D8B" w:rsidRPr="00DE73D5" w:rsidRDefault="00683D8B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44524267" w14:textId="77777777" w:rsidR="00683D8B" w:rsidRPr="00A46C18" w:rsidRDefault="00683D8B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22CA3C84" w14:textId="5C560ACA" w:rsidR="00683D8B" w:rsidRPr="00510A23" w:rsidRDefault="002F1BD4" w:rsidP="00A31388">
            <w:pPr>
              <w:pStyle w:val="Tabletext"/>
              <w:rPr>
                <w:highlight w:val="yellow"/>
              </w:rPr>
            </w:pPr>
            <w:r>
              <w:t>3.1.4.</w:t>
            </w:r>
            <w:r w:rsidR="00683D8B" w:rsidRPr="009B296E">
              <w:t>3</w:t>
            </w:r>
          </w:p>
        </w:tc>
        <w:tc>
          <w:tcPr>
            <w:tcW w:w="7105" w:type="dxa"/>
          </w:tcPr>
          <w:p w14:paraId="4380584A" w14:textId="2811602B" w:rsidR="00683D8B" w:rsidRPr="007D5D29" w:rsidRDefault="005F6575" w:rsidP="00A31388">
            <w:pPr>
              <w:pStyle w:val="Tabletext"/>
            </w:pPr>
            <w:r>
              <w:t>Implications of channel design on ship movements</w:t>
            </w:r>
          </w:p>
        </w:tc>
        <w:tc>
          <w:tcPr>
            <w:tcW w:w="683" w:type="dxa"/>
          </w:tcPr>
          <w:p w14:paraId="2DC7DB89" w14:textId="77777777" w:rsidR="00683D8B" w:rsidRPr="007D5D29" w:rsidRDefault="00683D8B" w:rsidP="00A31388">
            <w:pPr>
              <w:pStyle w:val="Tabletext"/>
            </w:pPr>
            <w:r>
              <w:t>1</w:t>
            </w:r>
          </w:p>
        </w:tc>
      </w:tr>
      <w:tr w:rsidR="002F1BD4" w:rsidRPr="00A83AC3" w14:paraId="2EE07931" w14:textId="77777777" w:rsidTr="002F1BD4">
        <w:tblPrEx>
          <w:jc w:val="left"/>
        </w:tblPrEx>
        <w:trPr>
          <w:trHeight w:val="377"/>
        </w:trPr>
        <w:tc>
          <w:tcPr>
            <w:tcW w:w="851" w:type="dxa"/>
            <w:vMerge/>
          </w:tcPr>
          <w:p w14:paraId="4D390E5F" w14:textId="77777777" w:rsidR="002F1BD4" w:rsidRPr="00DE73D5" w:rsidRDefault="002F1BD4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20E92B87" w14:textId="77777777" w:rsidR="002F1BD4" w:rsidRPr="00A46C18" w:rsidRDefault="002F1BD4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2C37ABCB" w14:textId="5C8B6AE5" w:rsidR="002F1BD4" w:rsidRPr="009B296E" w:rsidRDefault="002F1BD4" w:rsidP="00A31388">
            <w:pPr>
              <w:pStyle w:val="Tabletext"/>
            </w:pPr>
            <w:r>
              <w:t>3.1.4.4</w:t>
            </w:r>
          </w:p>
        </w:tc>
        <w:tc>
          <w:tcPr>
            <w:tcW w:w="7105" w:type="dxa"/>
          </w:tcPr>
          <w:p w14:paraId="6EC644BD" w14:textId="6FA826DE" w:rsidR="002F1BD4" w:rsidRPr="007D5D29" w:rsidRDefault="002F1BD4" w:rsidP="00A31388">
            <w:pPr>
              <w:pStyle w:val="Tabletext"/>
            </w:pPr>
            <w:r>
              <w:t>[other?]</w:t>
            </w:r>
          </w:p>
        </w:tc>
        <w:tc>
          <w:tcPr>
            <w:tcW w:w="683" w:type="dxa"/>
          </w:tcPr>
          <w:p w14:paraId="4747F721" w14:textId="6B90AB88" w:rsidR="002F1BD4" w:rsidRPr="007D5D29" w:rsidRDefault="002F1BD4" w:rsidP="00A31388">
            <w:pPr>
              <w:pStyle w:val="Tabletext"/>
            </w:pPr>
          </w:p>
        </w:tc>
      </w:tr>
      <w:tr w:rsidR="00A24ED7" w:rsidRPr="002A0F96" w14:paraId="7C666F65" w14:textId="77777777" w:rsidTr="00A85210">
        <w:tblPrEx>
          <w:jc w:val="left"/>
        </w:tblPrEx>
        <w:tc>
          <w:tcPr>
            <w:tcW w:w="851" w:type="dxa"/>
            <w:vMerge w:val="restart"/>
          </w:tcPr>
          <w:p w14:paraId="12317F52" w14:textId="4F247906" w:rsidR="00A24ED7" w:rsidRPr="002F1BD4" w:rsidRDefault="00A24ED7" w:rsidP="00A31388">
            <w:pPr>
              <w:pStyle w:val="Tabletext"/>
              <w:rPr>
                <w:b/>
                <w:bCs/>
              </w:rPr>
            </w:pPr>
            <w:r w:rsidRPr="002F1BD4">
              <w:rPr>
                <w:b/>
                <w:bCs/>
              </w:rPr>
              <w:t>3.</w:t>
            </w:r>
            <w:r w:rsidR="002F1BD4">
              <w:rPr>
                <w:b/>
                <w:bCs/>
              </w:rPr>
              <w:t>1.5</w:t>
            </w:r>
          </w:p>
        </w:tc>
        <w:tc>
          <w:tcPr>
            <w:tcW w:w="4459" w:type="dxa"/>
            <w:vMerge w:val="restart"/>
          </w:tcPr>
          <w:p w14:paraId="0FEE1627" w14:textId="77777777" w:rsidR="00A24ED7" w:rsidRPr="00A46C18" w:rsidRDefault="00A24ED7" w:rsidP="00A31388">
            <w:pPr>
              <w:pStyle w:val="Tabletext"/>
              <w:rPr>
                <w:i/>
                <w:iCs/>
              </w:rPr>
            </w:pPr>
            <w:r w:rsidRPr="00A46C18">
              <w:rPr>
                <w:i/>
                <w:iCs/>
              </w:rPr>
              <w:t xml:space="preserve">Explain procedures to mitigate risk. </w:t>
            </w:r>
          </w:p>
        </w:tc>
        <w:tc>
          <w:tcPr>
            <w:tcW w:w="990" w:type="dxa"/>
          </w:tcPr>
          <w:p w14:paraId="3BD493D6" w14:textId="5CA170E6" w:rsidR="00A24ED7" w:rsidRPr="002A0F96" w:rsidRDefault="002F1BD4" w:rsidP="00A31388">
            <w:pPr>
              <w:pStyle w:val="Tabletext"/>
            </w:pPr>
            <w:r>
              <w:t>3.1.5.1</w:t>
            </w:r>
          </w:p>
        </w:tc>
        <w:tc>
          <w:tcPr>
            <w:tcW w:w="7105" w:type="dxa"/>
          </w:tcPr>
          <w:p w14:paraId="65383F06" w14:textId="73624F1F" w:rsidR="00A24ED7" w:rsidRPr="002A0F96" w:rsidRDefault="00A24ED7" w:rsidP="00A31388">
            <w:pPr>
              <w:pStyle w:val="Tabletext"/>
            </w:pPr>
            <w:r>
              <w:t xml:space="preserve">Introduction to risk </w:t>
            </w:r>
            <w:r w:rsidR="000B15AC">
              <w:t>and risk management</w:t>
            </w:r>
            <w:r>
              <w:t xml:space="preserve"> </w:t>
            </w:r>
          </w:p>
        </w:tc>
        <w:tc>
          <w:tcPr>
            <w:tcW w:w="683" w:type="dxa"/>
          </w:tcPr>
          <w:p w14:paraId="39D6B18E" w14:textId="22410FC6" w:rsidR="00A24ED7" w:rsidRPr="002A0F96" w:rsidRDefault="00A46C18" w:rsidP="00A31388">
            <w:pPr>
              <w:pStyle w:val="Tabletext"/>
            </w:pPr>
            <w:r>
              <w:t>2</w:t>
            </w:r>
          </w:p>
        </w:tc>
      </w:tr>
      <w:tr w:rsidR="00A24ED7" w:rsidRPr="002A0F96" w14:paraId="74F14389" w14:textId="77777777" w:rsidTr="00A85210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00CC7B98" w14:textId="77777777" w:rsidR="00A24ED7" w:rsidRPr="002F1BD4" w:rsidRDefault="00A24ED7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3FAE1A1C" w14:textId="77777777" w:rsidR="00A24ED7" w:rsidRPr="002A0F96" w:rsidRDefault="00A24ED7" w:rsidP="00A31388">
            <w:pPr>
              <w:pStyle w:val="Tabletext"/>
            </w:pPr>
          </w:p>
        </w:tc>
        <w:tc>
          <w:tcPr>
            <w:tcW w:w="990" w:type="dxa"/>
          </w:tcPr>
          <w:p w14:paraId="152C7E3D" w14:textId="42AE1858" w:rsidR="00A24ED7" w:rsidRPr="002A0F96" w:rsidRDefault="002F1BD4" w:rsidP="00A31388">
            <w:pPr>
              <w:pStyle w:val="Tabletext"/>
            </w:pPr>
            <w:r>
              <w:t>3.1.5.2</w:t>
            </w:r>
          </w:p>
        </w:tc>
        <w:tc>
          <w:tcPr>
            <w:tcW w:w="7105" w:type="dxa"/>
          </w:tcPr>
          <w:p w14:paraId="66F3B5D6" w14:textId="7EDE4B03" w:rsidR="00A24ED7" w:rsidRPr="002A0F96" w:rsidRDefault="00852099" w:rsidP="00A31388">
            <w:pPr>
              <w:pStyle w:val="Tabletext"/>
            </w:pPr>
            <w:r>
              <w:t>The IALA Risk Toolbox</w:t>
            </w:r>
          </w:p>
        </w:tc>
        <w:tc>
          <w:tcPr>
            <w:tcW w:w="683" w:type="dxa"/>
          </w:tcPr>
          <w:p w14:paraId="2E93BE1E" w14:textId="62F6439D" w:rsidR="00A24ED7" w:rsidRPr="002A0F96" w:rsidRDefault="00A46C18" w:rsidP="00A31388">
            <w:pPr>
              <w:pStyle w:val="Tabletext"/>
            </w:pPr>
            <w:r>
              <w:t>2</w:t>
            </w:r>
          </w:p>
        </w:tc>
      </w:tr>
      <w:tr w:rsidR="00A24ED7" w:rsidRPr="00A83AC3" w14:paraId="08C717E1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66B8D946" w14:textId="77777777" w:rsidR="00A24ED7" w:rsidRPr="002F1BD4" w:rsidRDefault="00A24ED7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5C745208" w14:textId="77777777" w:rsidR="00A24ED7" w:rsidRPr="00DE73D5" w:rsidRDefault="00A24ED7" w:rsidP="00A31388">
            <w:pPr>
              <w:pStyle w:val="Tabletext"/>
            </w:pPr>
          </w:p>
        </w:tc>
        <w:tc>
          <w:tcPr>
            <w:tcW w:w="990" w:type="dxa"/>
          </w:tcPr>
          <w:p w14:paraId="757BE38E" w14:textId="532806D9" w:rsidR="00A24ED7" w:rsidRPr="00510A23" w:rsidRDefault="002F1BD4" w:rsidP="00A31388">
            <w:pPr>
              <w:pStyle w:val="Tabletext"/>
              <w:rPr>
                <w:highlight w:val="yellow"/>
              </w:rPr>
            </w:pPr>
            <w:r>
              <w:t>3.1.5.6</w:t>
            </w:r>
          </w:p>
        </w:tc>
        <w:tc>
          <w:tcPr>
            <w:tcW w:w="7105" w:type="dxa"/>
          </w:tcPr>
          <w:p w14:paraId="2CD5B8F2" w14:textId="5F156607" w:rsidR="00A24ED7" w:rsidRPr="007D5D29" w:rsidRDefault="00852099" w:rsidP="00A31388">
            <w:pPr>
              <w:pStyle w:val="Tabletext"/>
              <w:rPr>
                <w:bCs/>
              </w:rPr>
            </w:pPr>
            <w:r>
              <w:t>Risk management process</w:t>
            </w:r>
          </w:p>
        </w:tc>
        <w:tc>
          <w:tcPr>
            <w:tcW w:w="683" w:type="dxa"/>
          </w:tcPr>
          <w:p w14:paraId="1E24E738" w14:textId="604E1D53" w:rsidR="00A24ED7" w:rsidRPr="007D5D29" w:rsidRDefault="00A46C18" w:rsidP="00A31388">
            <w:pPr>
              <w:pStyle w:val="Tabletext"/>
            </w:pPr>
            <w:r>
              <w:t>3</w:t>
            </w:r>
          </w:p>
        </w:tc>
      </w:tr>
      <w:tr w:rsidR="00A24ED7" w:rsidRPr="00A83AC3" w14:paraId="226DDA28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58EBBF9E" w14:textId="77777777" w:rsidR="00A24ED7" w:rsidRPr="002F1BD4" w:rsidRDefault="00A24ED7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67230908" w14:textId="77777777" w:rsidR="00A24ED7" w:rsidRPr="00DE73D5" w:rsidRDefault="00A24ED7" w:rsidP="00A31388">
            <w:pPr>
              <w:pStyle w:val="Tabletext"/>
            </w:pPr>
          </w:p>
        </w:tc>
        <w:tc>
          <w:tcPr>
            <w:tcW w:w="990" w:type="dxa"/>
          </w:tcPr>
          <w:p w14:paraId="461E62AE" w14:textId="1C6F0107" w:rsidR="00A24ED7" w:rsidRPr="009B296E" w:rsidRDefault="002F1BD4" w:rsidP="00A31388">
            <w:pPr>
              <w:pStyle w:val="Tabletext"/>
            </w:pPr>
            <w:r>
              <w:t>3.1.5.7</w:t>
            </w:r>
          </w:p>
        </w:tc>
        <w:tc>
          <w:tcPr>
            <w:tcW w:w="7105" w:type="dxa"/>
          </w:tcPr>
          <w:p w14:paraId="16BC80D5" w14:textId="69872569" w:rsidR="00A24ED7" w:rsidRPr="007D5D29" w:rsidRDefault="00852099" w:rsidP="00A31388">
            <w:pPr>
              <w:pStyle w:val="Tabletext"/>
            </w:pPr>
            <w:r>
              <w:t>Options to mitigate risk</w:t>
            </w:r>
            <w:r w:rsidR="002F1BD4">
              <w:t xml:space="preserve"> </w:t>
            </w:r>
          </w:p>
        </w:tc>
        <w:tc>
          <w:tcPr>
            <w:tcW w:w="683" w:type="dxa"/>
          </w:tcPr>
          <w:p w14:paraId="58A73A21" w14:textId="249F1647" w:rsidR="00A24ED7" w:rsidRPr="007D5D29" w:rsidRDefault="00A46C18" w:rsidP="00A31388">
            <w:pPr>
              <w:pStyle w:val="Tabletext"/>
            </w:pPr>
            <w:r>
              <w:t>3</w:t>
            </w:r>
          </w:p>
        </w:tc>
      </w:tr>
      <w:tr w:rsidR="00A24ED7" w:rsidRPr="002A0F96" w14:paraId="6CFAEA1F" w14:textId="77777777" w:rsidTr="00A85210">
        <w:tblPrEx>
          <w:jc w:val="left"/>
        </w:tblPrEx>
        <w:tc>
          <w:tcPr>
            <w:tcW w:w="851" w:type="dxa"/>
            <w:vMerge w:val="restart"/>
          </w:tcPr>
          <w:p w14:paraId="6B570606" w14:textId="17378BF6" w:rsidR="00A24ED7" w:rsidRPr="002F1BD4" w:rsidRDefault="00A24ED7" w:rsidP="00A31388">
            <w:pPr>
              <w:pStyle w:val="Tabletext"/>
              <w:rPr>
                <w:b/>
                <w:bCs/>
              </w:rPr>
            </w:pPr>
            <w:r w:rsidRPr="002F1BD4">
              <w:rPr>
                <w:b/>
                <w:bCs/>
              </w:rPr>
              <w:t>3.</w:t>
            </w:r>
            <w:r w:rsidR="002F1BD4">
              <w:rPr>
                <w:b/>
                <w:bCs/>
              </w:rPr>
              <w:t>1.6</w:t>
            </w:r>
          </w:p>
        </w:tc>
        <w:tc>
          <w:tcPr>
            <w:tcW w:w="4459" w:type="dxa"/>
            <w:vMerge w:val="restart"/>
          </w:tcPr>
          <w:p w14:paraId="048EF7B0" w14:textId="77777777" w:rsidR="00A24ED7" w:rsidRPr="00A46C18" w:rsidRDefault="00A24ED7" w:rsidP="00A31388">
            <w:pPr>
              <w:pStyle w:val="Tabletext"/>
              <w:rPr>
                <w:i/>
                <w:iCs/>
              </w:rPr>
            </w:pPr>
            <w:r w:rsidRPr="00A46C18">
              <w:rPr>
                <w:i/>
                <w:iCs/>
              </w:rPr>
              <w:t xml:space="preserve">Demonstrate space allocation within the VTS environment. </w:t>
            </w:r>
          </w:p>
        </w:tc>
        <w:tc>
          <w:tcPr>
            <w:tcW w:w="990" w:type="dxa"/>
          </w:tcPr>
          <w:p w14:paraId="7BC0D6CD" w14:textId="099D97DB" w:rsidR="00A24ED7" w:rsidRPr="002A0F96" w:rsidRDefault="00DC3D1C" w:rsidP="00A31388">
            <w:pPr>
              <w:pStyle w:val="Tabletext"/>
            </w:pPr>
            <w:r>
              <w:t>3.1.6.1</w:t>
            </w:r>
          </w:p>
        </w:tc>
        <w:tc>
          <w:tcPr>
            <w:tcW w:w="7105" w:type="dxa"/>
          </w:tcPr>
          <w:p w14:paraId="2FFD7BB2" w14:textId="77777777" w:rsidR="00A24ED7" w:rsidRPr="002A0F96" w:rsidRDefault="00A24ED7" w:rsidP="00A31388">
            <w:pPr>
              <w:pStyle w:val="Tabletext"/>
            </w:pPr>
            <w:r>
              <w:t xml:space="preserve">Ship domain </w:t>
            </w:r>
          </w:p>
        </w:tc>
        <w:tc>
          <w:tcPr>
            <w:tcW w:w="683" w:type="dxa"/>
          </w:tcPr>
          <w:p w14:paraId="2A7F3402" w14:textId="77777777" w:rsidR="00A24ED7" w:rsidRPr="002A0F96" w:rsidRDefault="00A24ED7" w:rsidP="00A31388">
            <w:pPr>
              <w:pStyle w:val="Tabletext"/>
            </w:pPr>
            <w:r>
              <w:t>4</w:t>
            </w:r>
          </w:p>
        </w:tc>
      </w:tr>
      <w:tr w:rsidR="00A24ED7" w:rsidRPr="002A0F96" w14:paraId="1C5C6EFE" w14:textId="77777777" w:rsidTr="00A85210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70F48658" w14:textId="77777777" w:rsidR="00A24ED7" w:rsidRPr="002A0F96" w:rsidRDefault="00A24ED7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6FD2CB23" w14:textId="77777777" w:rsidR="00A24ED7" w:rsidRPr="002A0F96" w:rsidRDefault="00A24ED7" w:rsidP="00A31388">
            <w:pPr>
              <w:pStyle w:val="Tabletext"/>
            </w:pPr>
          </w:p>
        </w:tc>
        <w:tc>
          <w:tcPr>
            <w:tcW w:w="990" w:type="dxa"/>
          </w:tcPr>
          <w:p w14:paraId="04C7F095" w14:textId="4CE79173" w:rsidR="00A24ED7" w:rsidRPr="002A0F96" w:rsidRDefault="00DC3D1C" w:rsidP="00A31388">
            <w:pPr>
              <w:pStyle w:val="Tabletext"/>
            </w:pPr>
            <w:r>
              <w:t>3.1.6.7</w:t>
            </w:r>
          </w:p>
        </w:tc>
        <w:tc>
          <w:tcPr>
            <w:tcW w:w="7105" w:type="dxa"/>
          </w:tcPr>
          <w:p w14:paraId="05654924" w14:textId="0410B6AA" w:rsidR="00A24ED7" w:rsidRPr="002A0F96" w:rsidRDefault="003F5535" w:rsidP="00A31388">
            <w:pPr>
              <w:pStyle w:val="Tabletext"/>
            </w:pPr>
            <w:r>
              <w:t>Ship safety Zone / exclusion zones</w:t>
            </w:r>
          </w:p>
        </w:tc>
        <w:tc>
          <w:tcPr>
            <w:tcW w:w="683" w:type="dxa"/>
          </w:tcPr>
          <w:p w14:paraId="19B3A8B9" w14:textId="77777777" w:rsidR="00A24ED7" w:rsidRPr="002A0F96" w:rsidRDefault="00A24ED7" w:rsidP="00A31388">
            <w:pPr>
              <w:pStyle w:val="Tabletext"/>
            </w:pPr>
            <w:r>
              <w:t>4</w:t>
            </w:r>
          </w:p>
        </w:tc>
      </w:tr>
      <w:tr w:rsidR="00A24ED7" w:rsidRPr="00A83AC3" w14:paraId="186A9199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211AB914" w14:textId="77777777" w:rsidR="00A24ED7" w:rsidRPr="00DE73D5" w:rsidRDefault="00A24ED7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193AED97" w14:textId="77777777" w:rsidR="00A24ED7" w:rsidRPr="00DE73D5" w:rsidRDefault="00A24ED7" w:rsidP="00A31388">
            <w:pPr>
              <w:pStyle w:val="Tabletext"/>
            </w:pPr>
          </w:p>
        </w:tc>
        <w:tc>
          <w:tcPr>
            <w:tcW w:w="990" w:type="dxa"/>
          </w:tcPr>
          <w:p w14:paraId="04B96B9D" w14:textId="4502CDBE" w:rsidR="00A24ED7" w:rsidRPr="00510A23" w:rsidRDefault="00DC3D1C" w:rsidP="00A31388">
            <w:pPr>
              <w:pStyle w:val="Tabletext"/>
              <w:rPr>
                <w:highlight w:val="yellow"/>
              </w:rPr>
            </w:pPr>
            <w:r>
              <w:t>3.1.6.8</w:t>
            </w:r>
          </w:p>
        </w:tc>
        <w:tc>
          <w:tcPr>
            <w:tcW w:w="7105" w:type="dxa"/>
          </w:tcPr>
          <w:p w14:paraId="58620A86" w14:textId="48B1606C" w:rsidR="00A24ED7" w:rsidRPr="007D5D29" w:rsidRDefault="00A24ED7" w:rsidP="00A31388">
            <w:pPr>
              <w:pStyle w:val="Tabletext"/>
              <w:rPr>
                <w:bCs/>
              </w:rPr>
            </w:pPr>
            <w:r>
              <w:t>Authorising ship movements (including traffic clearances)</w:t>
            </w:r>
          </w:p>
        </w:tc>
        <w:tc>
          <w:tcPr>
            <w:tcW w:w="683" w:type="dxa"/>
          </w:tcPr>
          <w:p w14:paraId="443AA220" w14:textId="77777777" w:rsidR="00A24ED7" w:rsidRPr="007D5D29" w:rsidRDefault="00A24ED7" w:rsidP="00A31388">
            <w:pPr>
              <w:pStyle w:val="Tabletext"/>
            </w:pPr>
            <w:r>
              <w:t>4</w:t>
            </w:r>
          </w:p>
        </w:tc>
      </w:tr>
      <w:tr w:rsidR="00A24ED7" w:rsidRPr="00A83AC3" w14:paraId="7C3AD03E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4B606A9B" w14:textId="77777777" w:rsidR="00A24ED7" w:rsidRPr="00DE73D5" w:rsidRDefault="00A24ED7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4CE695D9" w14:textId="77777777" w:rsidR="00A24ED7" w:rsidRPr="00DE73D5" w:rsidRDefault="00A24ED7" w:rsidP="00A31388">
            <w:pPr>
              <w:pStyle w:val="Tabletext"/>
            </w:pPr>
          </w:p>
        </w:tc>
        <w:tc>
          <w:tcPr>
            <w:tcW w:w="990" w:type="dxa"/>
          </w:tcPr>
          <w:p w14:paraId="450F81FE" w14:textId="37D77B79" w:rsidR="00A24ED7" w:rsidRPr="009B296E" w:rsidRDefault="00DC3D1C" w:rsidP="00A31388">
            <w:pPr>
              <w:pStyle w:val="Tabletext"/>
            </w:pPr>
            <w:r>
              <w:t>3.1.6.9</w:t>
            </w:r>
          </w:p>
        </w:tc>
        <w:tc>
          <w:tcPr>
            <w:tcW w:w="7105" w:type="dxa"/>
          </w:tcPr>
          <w:p w14:paraId="7EFAD725" w14:textId="38C1888B" w:rsidR="00A24ED7" w:rsidRPr="007D5D29" w:rsidRDefault="00A24ED7" w:rsidP="00A31388">
            <w:pPr>
              <w:pStyle w:val="Tabletext"/>
            </w:pPr>
            <w:r>
              <w:t>Prioritisation of ship movements</w:t>
            </w:r>
          </w:p>
        </w:tc>
        <w:tc>
          <w:tcPr>
            <w:tcW w:w="683" w:type="dxa"/>
          </w:tcPr>
          <w:p w14:paraId="781C9987" w14:textId="77777777" w:rsidR="00A24ED7" w:rsidRPr="007D5D29" w:rsidRDefault="00A24ED7" w:rsidP="00A31388">
            <w:pPr>
              <w:pStyle w:val="Tabletext"/>
            </w:pPr>
            <w:r>
              <w:t>4</w:t>
            </w:r>
          </w:p>
        </w:tc>
      </w:tr>
      <w:tr w:rsidR="000323A5" w:rsidRPr="00755FEE" w14:paraId="007C4AB8" w14:textId="12843499" w:rsidTr="0013397A">
        <w:trPr>
          <w:trHeight w:val="343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1A607543" w14:textId="4B4D261C" w:rsidR="000323A5" w:rsidRPr="002B2DD7" w:rsidRDefault="000323A5" w:rsidP="00A31388">
            <w:pPr>
              <w:pStyle w:val="Tabletext"/>
              <w:rPr>
                <w:b/>
                <w:bCs/>
              </w:rPr>
            </w:pPr>
            <w:r w:rsidRPr="002B2DD7">
              <w:rPr>
                <w:b/>
                <w:bCs/>
              </w:rPr>
              <w:t>3.2</w:t>
            </w:r>
          </w:p>
        </w:tc>
        <w:tc>
          <w:tcPr>
            <w:tcW w:w="4459" w:type="dxa"/>
            <w:shd w:val="clear" w:color="auto" w:fill="F2F2F2" w:themeFill="background1" w:themeFillShade="F2"/>
          </w:tcPr>
          <w:p w14:paraId="017F4A0F" w14:textId="6898C063" w:rsidR="000323A5" w:rsidRPr="00A46C18" w:rsidRDefault="000323A5" w:rsidP="00A31388">
            <w:pPr>
              <w:pStyle w:val="Tabletext"/>
              <w:rPr>
                <w:b/>
                <w:bCs/>
                <w:i/>
              </w:rPr>
            </w:pPr>
            <w:r w:rsidRPr="00A46C18">
              <w:rPr>
                <w:b/>
                <w:bCs/>
              </w:rPr>
              <w:t>Principles of waterway and traffic management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0B48D634" w14:textId="47197F50" w:rsidR="000323A5" w:rsidRPr="00755FEE" w:rsidRDefault="000323A5" w:rsidP="00A31388">
            <w:pPr>
              <w:pStyle w:val="Tabletext"/>
            </w:pPr>
          </w:p>
        </w:tc>
        <w:tc>
          <w:tcPr>
            <w:tcW w:w="7105" w:type="dxa"/>
            <w:shd w:val="clear" w:color="auto" w:fill="F2F2F2" w:themeFill="background1" w:themeFillShade="F2"/>
          </w:tcPr>
          <w:p w14:paraId="044E3793" w14:textId="383608BD" w:rsidR="000323A5" w:rsidRPr="00755FEE" w:rsidRDefault="000323A5" w:rsidP="00A31388">
            <w:pPr>
              <w:pStyle w:val="Tabletext"/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47B6C799" w14:textId="0BFA0AFD" w:rsidR="000323A5" w:rsidRPr="00755FEE" w:rsidRDefault="000323A5" w:rsidP="00A31388">
            <w:pPr>
              <w:pStyle w:val="Tabletext"/>
            </w:pPr>
          </w:p>
        </w:tc>
      </w:tr>
      <w:tr w:rsidR="00D80A69" w:rsidRPr="002A0F96" w14:paraId="3F43576C" w14:textId="77777777" w:rsidTr="00A85210">
        <w:tblPrEx>
          <w:jc w:val="left"/>
        </w:tblPrEx>
        <w:tc>
          <w:tcPr>
            <w:tcW w:w="851" w:type="dxa"/>
            <w:vMerge w:val="restart"/>
          </w:tcPr>
          <w:p w14:paraId="5930B5B3" w14:textId="72FF7DB5" w:rsidR="00D80A69" w:rsidRPr="002B2DD7" w:rsidRDefault="00D80A69" w:rsidP="00A85210">
            <w:pPr>
              <w:pStyle w:val="Tabletext"/>
              <w:rPr>
                <w:b/>
                <w:bCs/>
              </w:rPr>
            </w:pPr>
            <w:r w:rsidRPr="002B2DD7">
              <w:rPr>
                <w:b/>
                <w:bCs/>
              </w:rPr>
              <w:t>3.2.</w:t>
            </w:r>
            <w:r>
              <w:rPr>
                <w:b/>
                <w:bCs/>
              </w:rPr>
              <w:t>1</w:t>
            </w:r>
          </w:p>
        </w:tc>
        <w:tc>
          <w:tcPr>
            <w:tcW w:w="4459" w:type="dxa"/>
            <w:vMerge w:val="restart"/>
          </w:tcPr>
          <w:p w14:paraId="3CB775E2" w14:textId="77777777" w:rsidR="00D80A69" w:rsidRPr="002B2DD7" w:rsidRDefault="00D80A69" w:rsidP="00A85210">
            <w:pPr>
              <w:pStyle w:val="Tabletext"/>
              <w:rPr>
                <w:i/>
                <w:iCs/>
              </w:rPr>
            </w:pPr>
            <w:r w:rsidRPr="002B2DD7">
              <w:rPr>
                <w:i/>
                <w:iCs/>
              </w:rPr>
              <w:t xml:space="preserve">Evaluate factors for the safe movements of ships.  </w:t>
            </w:r>
          </w:p>
        </w:tc>
        <w:tc>
          <w:tcPr>
            <w:tcW w:w="990" w:type="dxa"/>
          </w:tcPr>
          <w:p w14:paraId="6532417B" w14:textId="1A46B07F" w:rsidR="00D80A69" w:rsidRPr="002A0F96" w:rsidRDefault="00D80A69" w:rsidP="00A85210">
            <w:pPr>
              <w:pStyle w:val="Tabletext"/>
            </w:pPr>
            <w:r>
              <w:t>3.2.1.1</w:t>
            </w:r>
          </w:p>
        </w:tc>
        <w:tc>
          <w:tcPr>
            <w:tcW w:w="7105" w:type="dxa"/>
          </w:tcPr>
          <w:p w14:paraId="5406F87B" w14:textId="77777777" w:rsidR="00D80A69" w:rsidRPr="002A0F96" w:rsidRDefault="00D80A69" w:rsidP="00A85210">
            <w:pPr>
              <w:pStyle w:val="Tabletext"/>
            </w:pPr>
            <w:r>
              <w:t xml:space="preserve">Water reference level (tide gauges, correlation between predicted and actual water levels,, allowance for delayed manoeuvres) </w:t>
            </w:r>
          </w:p>
        </w:tc>
        <w:tc>
          <w:tcPr>
            <w:tcW w:w="683" w:type="dxa"/>
          </w:tcPr>
          <w:p w14:paraId="2A7756A2" w14:textId="77777777" w:rsidR="00D80A69" w:rsidRPr="002A0F96" w:rsidRDefault="00D80A69" w:rsidP="00A85210">
            <w:pPr>
              <w:pStyle w:val="Tabletext"/>
            </w:pPr>
            <w:r>
              <w:t>4</w:t>
            </w:r>
          </w:p>
        </w:tc>
      </w:tr>
      <w:tr w:rsidR="00D80A69" w:rsidRPr="002A0F96" w14:paraId="6D349461" w14:textId="77777777" w:rsidTr="00A85210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157DAA85" w14:textId="77777777" w:rsidR="00D80A69" w:rsidRPr="002A0F96" w:rsidRDefault="00D80A69" w:rsidP="00A85210">
            <w:pPr>
              <w:pStyle w:val="Tabletext"/>
            </w:pPr>
          </w:p>
        </w:tc>
        <w:tc>
          <w:tcPr>
            <w:tcW w:w="4459" w:type="dxa"/>
            <w:vMerge/>
          </w:tcPr>
          <w:p w14:paraId="11037375" w14:textId="77777777" w:rsidR="00D80A69" w:rsidRPr="002A0F96" w:rsidRDefault="00D80A69" w:rsidP="00A85210">
            <w:pPr>
              <w:pStyle w:val="Tabletext"/>
            </w:pPr>
          </w:p>
        </w:tc>
        <w:tc>
          <w:tcPr>
            <w:tcW w:w="990" w:type="dxa"/>
          </w:tcPr>
          <w:p w14:paraId="4C70F963" w14:textId="4C9B5AAE" w:rsidR="00D80A69" w:rsidRPr="002A0F96" w:rsidRDefault="00D80A69" w:rsidP="00A85210">
            <w:pPr>
              <w:pStyle w:val="Tabletext"/>
            </w:pPr>
            <w:r>
              <w:t>3.2.1.2</w:t>
            </w:r>
          </w:p>
        </w:tc>
        <w:tc>
          <w:tcPr>
            <w:tcW w:w="7105" w:type="dxa"/>
          </w:tcPr>
          <w:p w14:paraId="251C3969" w14:textId="77777777" w:rsidR="00D80A69" w:rsidRDefault="00D80A69" w:rsidP="00A85210">
            <w:pPr>
              <w:pStyle w:val="Tabletext"/>
            </w:pPr>
            <w:r>
              <w:t xml:space="preserve">Safe underkeel clearance </w:t>
            </w:r>
          </w:p>
          <w:p w14:paraId="46D340F1" w14:textId="77777777" w:rsidR="00D80A69" w:rsidRDefault="00D80A69" w:rsidP="00A85210">
            <w:pPr>
              <w:pStyle w:val="Tabletext"/>
              <w:numPr>
                <w:ilvl w:val="0"/>
                <w:numId w:val="28"/>
              </w:numPr>
            </w:pPr>
            <w:r>
              <w:t xml:space="preserve">(draft measurements, </w:t>
            </w:r>
          </w:p>
          <w:p w14:paraId="316F488D" w14:textId="77777777" w:rsidR="00D80A69" w:rsidRDefault="00D80A69" w:rsidP="00A85210">
            <w:pPr>
              <w:pStyle w:val="Tabletext"/>
              <w:numPr>
                <w:ilvl w:val="0"/>
                <w:numId w:val="28"/>
              </w:numPr>
            </w:pPr>
            <w:r>
              <w:t xml:space="preserve">vertical ship movements, </w:t>
            </w:r>
          </w:p>
          <w:p w14:paraId="153F0B63" w14:textId="77777777" w:rsidR="00D80A69" w:rsidRDefault="00D80A69" w:rsidP="00A85210">
            <w:pPr>
              <w:pStyle w:val="Tabletext"/>
              <w:numPr>
                <w:ilvl w:val="0"/>
                <w:numId w:val="28"/>
              </w:numPr>
            </w:pPr>
            <w:r>
              <w:t xml:space="preserve">allowance for squat and swell, </w:t>
            </w:r>
          </w:p>
          <w:p w14:paraId="2EA4975A" w14:textId="77777777" w:rsidR="00D80A69" w:rsidRDefault="00D80A69" w:rsidP="00A85210">
            <w:pPr>
              <w:pStyle w:val="Tabletext"/>
              <w:numPr>
                <w:ilvl w:val="0"/>
                <w:numId w:val="28"/>
              </w:numPr>
            </w:pPr>
            <w:r>
              <w:t xml:space="preserve">safety margins in rock and soft sea bed conditions, </w:t>
            </w:r>
          </w:p>
          <w:p w14:paraId="7B4F2EFC" w14:textId="77777777" w:rsidR="00D80A69" w:rsidRDefault="00D80A69" w:rsidP="00A85210">
            <w:pPr>
              <w:pStyle w:val="Tabletext"/>
              <w:numPr>
                <w:ilvl w:val="0"/>
                <w:numId w:val="28"/>
              </w:numPr>
            </w:pPr>
            <w:r>
              <w:t>allowance for weather, exposure and topography</w:t>
            </w:r>
          </w:p>
          <w:p w14:paraId="27CA6AD7" w14:textId="77777777" w:rsidR="00D80A69" w:rsidRPr="002A0F96" w:rsidRDefault="00D80A69" w:rsidP="00A85210">
            <w:pPr>
              <w:pStyle w:val="Tabletext"/>
              <w:numPr>
                <w:ilvl w:val="0"/>
                <w:numId w:val="28"/>
              </w:numPr>
            </w:pPr>
            <w:r w:rsidRPr="00D71545">
              <w:t>safe underkeel clearance across channel width</w:t>
            </w:r>
            <w:r>
              <w:t>)</w:t>
            </w:r>
          </w:p>
        </w:tc>
        <w:tc>
          <w:tcPr>
            <w:tcW w:w="683" w:type="dxa"/>
          </w:tcPr>
          <w:p w14:paraId="1B718629" w14:textId="77777777" w:rsidR="00D80A69" w:rsidRPr="002A0F96" w:rsidRDefault="00D80A69" w:rsidP="00A85210">
            <w:pPr>
              <w:pStyle w:val="Tabletext"/>
            </w:pPr>
            <w:r>
              <w:t>4</w:t>
            </w:r>
          </w:p>
        </w:tc>
      </w:tr>
      <w:tr w:rsidR="00D80A69" w:rsidRPr="00A83AC3" w14:paraId="75458BC6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152D4401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4459" w:type="dxa"/>
            <w:vMerge/>
          </w:tcPr>
          <w:p w14:paraId="04968A19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990" w:type="dxa"/>
          </w:tcPr>
          <w:p w14:paraId="1E3C893F" w14:textId="3F700901" w:rsidR="00D80A69" w:rsidRPr="00510A23" w:rsidRDefault="00D80A69" w:rsidP="00A85210">
            <w:pPr>
              <w:pStyle w:val="Tabletext"/>
              <w:rPr>
                <w:highlight w:val="yellow"/>
              </w:rPr>
            </w:pPr>
            <w:r w:rsidRPr="009B296E">
              <w:t>3.</w:t>
            </w:r>
            <w:r>
              <w:t>2.1</w:t>
            </w:r>
            <w:r w:rsidRPr="009B296E">
              <w:t>.3</w:t>
            </w:r>
          </w:p>
        </w:tc>
        <w:tc>
          <w:tcPr>
            <w:tcW w:w="7105" w:type="dxa"/>
          </w:tcPr>
          <w:p w14:paraId="1369F727" w14:textId="77777777" w:rsidR="00D80A69" w:rsidRPr="007D5D29" w:rsidRDefault="00D80A69" w:rsidP="00A85210">
            <w:pPr>
              <w:pStyle w:val="Tabletext"/>
            </w:pPr>
            <w:r>
              <w:t>Safe air draft (factors affecting and sources of information for calculating air draft)</w:t>
            </w:r>
          </w:p>
        </w:tc>
        <w:tc>
          <w:tcPr>
            <w:tcW w:w="683" w:type="dxa"/>
          </w:tcPr>
          <w:p w14:paraId="633B4EA9" w14:textId="77777777" w:rsidR="00D80A69" w:rsidRPr="007D5D29" w:rsidRDefault="00D80A69" w:rsidP="00A85210">
            <w:pPr>
              <w:pStyle w:val="Tabletext"/>
            </w:pPr>
            <w:r>
              <w:t>4</w:t>
            </w:r>
          </w:p>
        </w:tc>
      </w:tr>
      <w:tr w:rsidR="00D80A69" w:rsidRPr="00A83AC3" w14:paraId="7C85C4A1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081017BB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4459" w:type="dxa"/>
            <w:vMerge/>
          </w:tcPr>
          <w:p w14:paraId="6C6B0A84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990" w:type="dxa"/>
          </w:tcPr>
          <w:p w14:paraId="617F62E3" w14:textId="17F3FE61" w:rsidR="00D80A69" w:rsidRPr="009B296E" w:rsidRDefault="00D80A69" w:rsidP="00A85210">
            <w:pPr>
              <w:pStyle w:val="Tabletext"/>
            </w:pPr>
            <w:r>
              <w:t>3.2.1.4</w:t>
            </w:r>
          </w:p>
        </w:tc>
        <w:tc>
          <w:tcPr>
            <w:tcW w:w="7105" w:type="dxa"/>
          </w:tcPr>
          <w:p w14:paraId="6F017EE5" w14:textId="77777777" w:rsidR="00D80A69" w:rsidRDefault="00D80A69" w:rsidP="00A85210">
            <w:pPr>
              <w:pStyle w:val="Tabletext"/>
            </w:pPr>
            <w:r>
              <w:t xml:space="preserve">Shipping movement authorisation (Traffic Clearance) </w:t>
            </w:r>
          </w:p>
          <w:p w14:paraId="276E0EA1" w14:textId="77777777" w:rsidR="00D80A69" w:rsidRDefault="00D80A69" w:rsidP="00A85210">
            <w:pPr>
              <w:pStyle w:val="Tabletext"/>
              <w:numPr>
                <w:ilvl w:val="0"/>
                <w:numId w:val="30"/>
              </w:numPr>
            </w:pPr>
            <w:r>
              <w:t xml:space="preserve">Consideration </w:t>
            </w:r>
          </w:p>
          <w:p w14:paraId="4433FEA5" w14:textId="77777777" w:rsidR="00D80A69" w:rsidRPr="007D5D29" w:rsidRDefault="00D80A69" w:rsidP="00A85210">
            <w:pPr>
              <w:pStyle w:val="Tabletext"/>
              <w:numPr>
                <w:ilvl w:val="0"/>
                <w:numId w:val="30"/>
              </w:numPr>
            </w:pPr>
            <w:r>
              <w:t xml:space="preserve">Process when safe criteria has been determined and conditions met) </w:t>
            </w:r>
          </w:p>
        </w:tc>
        <w:tc>
          <w:tcPr>
            <w:tcW w:w="683" w:type="dxa"/>
          </w:tcPr>
          <w:p w14:paraId="19BCD6B6" w14:textId="77777777" w:rsidR="00D80A69" w:rsidRPr="007D5D29" w:rsidRDefault="00D80A69" w:rsidP="00A85210">
            <w:pPr>
              <w:pStyle w:val="Tabletext"/>
            </w:pPr>
            <w:r>
              <w:t>4</w:t>
            </w:r>
          </w:p>
        </w:tc>
      </w:tr>
      <w:tr w:rsidR="00D80A69" w:rsidRPr="002A0F96" w14:paraId="2422F0D6" w14:textId="77777777" w:rsidTr="00A85210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32D53D64" w14:textId="77777777" w:rsidR="00D80A69" w:rsidRPr="002A0F96" w:rsidRDefault="00D80A69" w:rsidP="00A85210">
            <w:pPr>
              <w:pStyle w:val="Tabletext"/>
            </w:pPr>
          </w:p>
        </w:tc>
        <w:tc>
          <w:tcPr>
            <w:tcW w:w="4459" w:type="dxa"/>
            <w:vMerge/>
          </w:tcPr>
          <w:p w14:paraId="39A0E432" w14:textId="77777777" w:rsidR="00D80A69" w:rsidRPr="002A0F96" w:rsidRDefault="00D80A69" w:rsidP="00A85210">
            <w:pPr>
              <w:pStyle w:val="Tabletext"/>
            </w:pPr>
          </w:p>
        </w:tc>
        <w:tc>
          <w:tcPr>
            <w:tcW w:w="990" w:type="dxa"/>
          </w:tcPr>
          <w:p w14:paraId="6C5F14D9" w14:textId="71C87B41" w:rsidR="00D80A69" w:rsidRPr="002A0F96" w:rsidRDefault="00D80A69" w:rsidP="00A85210">
            <w:pPr>
              <w:pStyle w:val="Tabletext"/>
            </w:pPr>
            <w:r>
              <w:t>3.2.1.2</w:t>
            </w:r>
          </w:p>
        </w:tc>
        <w:tc>
          <w:tcPr>
            <w:tcW w:w="7105" w:type="dxa"/>
          </w:tcPr>
          <w:p w14:paraId="16AFBC00" w14:textId="77777777" w:rsidR="00D80A69" w:rsidRPr="002A0F96" w:rsidRDefault="00D80A69" w:rsidP="00A85210">
            <w:pPr>
              <w:pStyle w:val="Tabletext"/>
            </w:pPr>
            <w:r w:rsidRPr="00D71545">
              <w:t>Limiting factors in navigation</w:t>
            </w:r>
          </w:p>
        </w:tc>
        <w:tc>
          <w:tcPr>
            <w:tcW w:w="683" w:type="dxa"/>
          </w:tcPr>
          <w:p w14:paraId="6ECC0684" w14:textId="77777777" w:rsidR="00D80A69" w:rsidRPr="002A0F96" w:rsidRDefault="00D80A69" w:rsidP="00A85210">
            <w:pPr>
              <w:pStyle w:val="Tabletext"/>
            </w:pPr>
            <w:r>
              <w:t>1</w:t>
            </w:r>
          </w:p>
        </w:tc>
      </w:tr>
      <w:tr w:rsidR="00D80A69" w:rsidRPr="00A83AC3" w14:paraId="41DCE7AB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6B7E1762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4459" w:type="dxa"/>
            <w:vMerge/>
          </w:tcPr>
          <w:p w14:paraId="5F53FC0B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990" w:type="dxa"/>
          </w:tcPr>
          <w:p w14:paraId="33F90C23" w14:textId="6E363C61" w:rsidR="00D80A69" w:rsidRPr="00510A23" w:rsidRDefault="00D80A69" w:rsidP="00A85210">
            <w:pPr>
              <w:pStyle w:val="Tabletext"/>
              <w:rPr>
                <w:highlight w:val="yellow"/>
              </w:rPr>
            </w:pPr>
            <w:r w:rsidRPr="009B296E">
              <w:t>3.</w:t>
            </w:r>
            <w:r>
              <w:t>2.1</w:t>
            </w:r>
            <w:r w:rsidRPr="009B296E">
              <w:t>.3</w:t>
            </w:r>
          </w:p>
        </w:tc>
        <w:tc>
          <w:tcPr>
            <w:tcW w:w="7105" w:type="dxa"/>
          </w:tcPr>
          <w:p w14:paraId="745361E5" w14:textId="77777777" w:rsidR="00D80A69" w:rsidRPr="007D5D29" w:rsidRDefault="00D80A69" w:rsidP="00A85210">
            <w:pPr>
              <w:pStyle w:val="Tabletext"/>
            </w:pPr>
            <w:r>
              <w:t>Allocation of priorities</w:t>
            </w:r>
          </w:p>
        </w:tc>
        <w:tc>
          <w:tcPr>
            <w:tcW w:w="683" w:type="dxa"/>
          </w:tcPr>
          <w:p w14:paraId="3DDF7D76" w14:textId="77777777" w:rsidR="00D80A69" w:rsidRPr="007D5D29" w:rsidRDefault="00D80A69" w:rsidP="00A85210">
            <w:pPr>
              <w:pStyle w:val="Tabletext"/>
            </w:pPr>
            <w:r>
              <w:t>1</w:t>
            </w:r>
          </w:p>
        </w:tc>
      </w:tr>
      <w:tr w:rsidR="00D80A69" w:rsidRPr="00A83AC3" w14:paraId="00F61E3A" w14:textId="77777777" w:rsidTr="00A85210">
        <w:tblPrEx>
          <w:jc w:val="left"/>
        </w:tblPrEx>
        <w:trPr>
          <w:trHeight w:val="498"/>
        </w:trPr>
        <w:tc>
          <w:tcPr>
            <w:tcW w:w="851" w:type="dxa"/>
            <w:vMerge/>
          </w:tcPr>
          <w:p w14:paraId="52B04FC1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4459" w:type="dxa"/>
            <w:vMerge/>
          </w:tcPr>
          <w:p w14:paraId="50F087A3" w14:textId="77777777" w:rsidR="00D80A69" w:rsidRPr="00DE73D5" w:rsidRDefault="00D80A69" w:rsidP="00A85210">
            <w:pPr>
              <w:pStyle w:val="Tabletext"/>
            </w:pPr>
          </w:p>
        </w:tc>
        <w:tc>
          <w:tcPr>
            <w:tcW w:w="990" w:type="dxa"/>
          </w:tcPr>
          <w:p w14:paraId="369060F7" w14:textId="616F808F" w:rsidR="00D80A69" w:rsidRPr="009B296E" w:rsidRDefault="00D80A69" w:rsidP="00A85210">
            <w:pPr>
              <w:pStyle w:val="Tabletext"/>
            </w:pPr>
            <w:r>
              <w:t>3.2.1.5</w:t>
            </w:r>
          </w:p>
        </w:tc>
        <w:tc>
          <w:tcPr>
            <w:tcW w:w="7105" w:type="dxa"/>
          </w:tcPr>
          <w:p w14:paraId="5BE4BB05" w14:textId="77777777" w:rsidR="00D80A69" w:rsidRPr="007D5D29" w:rsidRDefault="00D80A69" w:rsidP="00A85210">
            <w:pPr>
              <w:pStyle w:val="Tabletext"/>
            </w:pPr>
            <w:r>
              <w:t>[other?]</w:t>
            </w:r>
          </w:p>
        </w:tc>
        <w:tc>
          <w:tcPr>
            <w:tcW w:w="683" w:type="dxa"/>
          </w:tcPr>
          <w:p w14:paraId="70E7A01B" w14:textId="77777777" w:rsidR="00D80A69" w:rsidRPr="007D5D29" w:rsidRDefault="00D80A69" w:rsidP="00A85210">
            <w:pPr>
              <w:pStyle w:val="Tabletext"/>
            </w:pPr>
          </w:p>
        </w:tc>
      </w:tr>
      <w:tr w:rsidR="000323A5" w:rsidRPr="002A0F96" w14:paraId="28A314A7" w14:textId="60251E2A" w:rsidTr="0013397A">
        <w:tblPrEx>
          <w:jc w:val="left"/>
        </w:tblPrEx>
        <w:tc>
          <w:tcPr>
            <w:tcW w:w="851" w:type="dxa"/>
            <w:vMerge w:val="restart"/>
          </w:tcPr>
          <w:p w14:paraId="3F77EA69" w14:textId="5F5400A1" w:rsidR="000323A5" w:rsidRPr="002B2DD7" w:rsidRDefault="000323A5" w:rsidP="00A31388">
            <w:pPr>
              <w:pStyle w:val="Tabletext"/>
              <w:rPr>
                <w:b/>
                <w:bCs/>
              </w:rPr>
            </w:pPr>
            <w:r w:rsidRPr="002B2DD7">
              <w:rPr>
                <w:b/>
                <w:bCs/>
              </w:rPr>
              <w:t>3.2.</w:t>
            </w:r>
            <w:r w:rsidR="00D80A69">
              <w:rPr>
                <w:b/>
                <w:bCs/>
              </w:rPr>
              <w:t>2</w:t>
            </w:r>
          </w:p>
        </w:tc>
        <w:tc>
          <w:tcPr>
            <w:tcW w:w="4459" w:type="dxa"/>
            <w:vMerge w:val="restart"/>
          </w:tcPr>
          <w:p w14:paraId="76688267" w14:textId="0DCD3408" w:rsidR="000323A5" w:rsidRPr="002B2DD7" w:rsidRDefault="000323A5" w:rsidP="00A31388">
            <w:pPr>
              <w:pStyle w:val="Tabletext"/>
              <w:rPr>
                <w:i/>
                <w:iCs/>
              </w:rPr>
            </w:pPr>
            <w:r w:rsidRPr="002B2DD7">
              <w:rPr>
                <w:i/>
                <w:iCs/>
              </w:rPr>
              <w:t xml:space="preserve">Demonstrate procedures </w:t>
            </w:r>
            <w:r w:rsidR="00A46C18" w:rsidRPr="002B2DD7">
              <w:rPr>
                <w:i/>
                <w:iCs/>
              </w:rPr>
              <w:t>to</w:t>
            </w:r>
            <w:r w:rsidR="002B2DD7" w:rsidRPr="002B2DD7">
              <w:rPr>
                <w:i/>
                <w:iCs/>
              </w:rPr>
              <w:t xml:space="preserve"> maintain</w:t>
            </w:r>
            <w:r w:rsidRPr="002B2DD7">
              <w:rPr>
                <w:i/>
                <w:iCs/>
              </w:rPr>
              <w:t xml:space="preserve"> a safe and efficient waterway related to planning</w:t>
            </w:r>
          </w:p>
        </w:tc>
        <w:tc>
          <w:tcPr>
            <w:tcW w:w="990" w:type="dxa"/>
          </w:tcPr>
          <w:p w14:paraId="225F9577" w14:textId="563B64C6" w:rsidR="000323A5" w:rsidRPr="00765058" w:rsidRDefault="000323A5" w:rsidP="00A31388">
            <w:pPr>
              <w:pStyle w:val="Tabletext"/>
            </w:pPr>
            <w:r w:rsidRPr="00765058">
              <w:t>3.2.</w:t>
            </w:r>
            <w:r w:rsidR="00D80A69">
              <w:t>2</w:t>
            </w:r>
            <w:r w:rsidRPr="00765058">
              <w:t>.1</w:t>
            </w:r>
          </w:p>
        </w:tc>
        <w:tc>
          <w:tcPr>
            <w:tcW w:w="7105" w:type="dxa"/>
          </w:tcPr>
          <w:p w14:paraId="47F5CD5F" w14:textId="5384DB0F" w:rsidR="000323A5" w:rsidRPr="00765058" w:rsidRDefault="002B2DD7" w:rsidP="00A31388">
            <w:pPr>
              <w:pStyle w:val="Tabletext"/>
            </w:pPr>
            <w:r>
              <w:t>Ship routeing</w:t>
            </w:r>
            <w:r w:rsidR="000323A5" w:rsidRPr="00765058">
              <w:t xml:space="preserve"> (</w:t>
            </w:r>
            <w:r>
              <w:t xml:space="preserve">i.e. </w:t>
            </w:r>
            <w:r w:rsidR="000323A5" w:rsidRPr="00765058">
              <w:t xml:space="preserve">channel geography, traffic restriction areas, anchorage areas, obstructions) </w:t>
            </w:r>
          </w:p>
        </w:tc>
        <w:tc>
          <w:tcPr>
            <w:tcW w:w="683" w:type="dxa"/>
          </w:tcPr>
          <w:p w14:paraId="3BD498DE" w14:textId="7515CB4C" w:rsidR="000323A5" w:rsidRPr="002A0F96" w:rsidRDefault="000323A5" w:rsidP="00A31388">
            <w:pPr>
              <w:pStyle w:val="Tabletext"/>
            </w:pPr>
            <w:r>
              <w:t>4</w:t>
            </w:r>
          </w:p>
        </w:tc>
      </w:tr>
      <w:tr w:rsidR="000323A5" w:rsidRPr="002A0F96" w14:paraId="1A7113DF" w14:textId="00FD3491" w:rsidTr="0013397A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135C221D" w14:textId="0B031F55" w:rsidR="000323A5" w:rsidRPr="002B2DD7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50956509" w14:textId="11D5ACD7" w:rsidR="000323A5" w:rsidRPr="002B2DD7" w:rsidRDefault="000323A5" w:rsidP="00A31388">
            <w:pPr>
              <w:pStyle w:val="Tabletext"/>
              <w:rPr>
                <w:i/>
                <w:iCs/>
                <w:highlight w:val="yellow"/>
              </w:rPr>
            </w:pPr>
          </w:p>
        </w:tc>
        <w:tc>
          <w:tcPr>
            <w:tcW w:w="990" w:type="dxa"/>
          </w:tcPr>
          <w:p w14:paraId="0E51F472" w14:textId="766522FB" w:rsidR="000323A5" w:rsidRPr="00765058" w:rsidRDefault="000323A5" w:rsidP="00A31388">
            <w:pPr>
              <w:pStyle w:val="Tabletext"/>
            </w:pPr>
            <w:r w:rsidRPr="00765058">
              <w:t>3.2.</w:t>
            </w:r>
            <w:r w:rsidR="00D80A69">
              <w:t>2</w:t>
            </w:r>
            <w:r w:rsidRPr="00765058">
              <w:t>.2</w:t>
            </w:r>
          </w:p>
        </w:tc>
        <w:tc>
          <w:tcPr>
            <w:tcW w:w="7105" w:type="dxa"/>
          </w:tcPr>
          <w:p w14:paraId="791B7BA6" w14:textId="2615A679" w:rsidR="000323A5" w:rsidRPr="00765058" w:rsidRDefault="000323A5" w:rsidP="00A31388">
            <w:pPr>
              <w:pStyle w:val="Tabletext"/>
            </w:pPr>
            <w:r w:rsidRPr="00765058">
              <w:t>Types of traffic (</w:t>
            </w:r>
            <w:r w:rsidR="002B2DD7">
              <w:t xml:space="preserve">i.e. </w:t>
            </w:r>
            <w:r w:rsidRPr="00765058">
              <w:t xml:space="preserve">ship characteristics, cargo characteristics) </w:t>
            </w:r>
          </w:p>
        </w:tc>
        <w:tc>
          <w:tcPr>
            <w:tcW w:w="683" w:type="dxa"/>
          </w:tcPr>
          <w:p w14:paraId="2E637F06" w14:textId="69A52EB1" w:rsidR="000323A5" w:rsidRPr="002A0F96" w:rsidRDefault="000323A5" w:rsidP="00A31388">
            <w:pPr>
              <w:pStyle w:val="Tabletext"/>
            </w:pPr>
            <w:r>
              <w:t>4</w:t>
            </w:r>
          </w:p>
        </w:tc>
      </w:tr>
      <w:tr w:rsidR="000323A5" w:rsidRPr="00A83AC3" w14:paraId="777FC45B" w14:textId="6FAAEEE8" w:rsidTr="0013397A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7F14166B" w14:textId="0CD6403F" w:rsidR="000323A5" w:rsidRPr="002B2DD7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40AD00DB" w14:textId="126B72C1" w:rsidR="000323A5" w:rsidRPr="002B2DD7" w:rsidRDefault="000323A5" w:rsidP="00A31388">
            <w:pPr>
              <w:pStyle w:val="Tabletext"/>
              <w:rPr>
                <w:i/>
                <w:iCs/>
                <w:highlight w:val="yellow"/>
              </w:rPr>
            </w:pPr>
          </w:p>
        </w:tc>
        <w:tc>
          <w:tcPr>
            <w:tcW w:w="990" w:type="dxa"/>
          </w:tcPr>
          <w:p w14:paraId="4806A04F" w14:textId="7BB35521" w:rsidR="000323A5" w:rsidRPr="00765058" w:rsidRDefault="000323A5" w:rsidP="00A31388">
            <w:pPr>
              <w:pStyle w:val="Tabletext"/>
            </w:pPr>
            <w:r w:rsidRPr="00765058">
              <w:t>3.2.</w:t>
            </w:r>
            <w:r w:rsidR="00D80A69">
              <w:t>2</w:t>
            </w:r>
            <w:r w:rsidRPr="00765058">
              <w:t>.3</w:t>
            </w:r>
          </w:p>
        </w:tc>
        <w:tc>
          <w:tcPr>
            <w:tcW w:w="7105" w:type="dxa"/>
          </w:tcPr>
          <w:p w14:paraId="4140CCDE" w14:textId="53CB5B5E" w:rsidR="000323A5" w:rsidRPr="00765058" w:rsidRDefault="00A916FA" w:rsidP="00A31388">
            <w:pPr>
              <w:pStyle w:val="Tabletext"/>
            </w:pPr>
            <w:r>
              <w:t xml:space="preserve">Waterway </w:t>
            </w:r>
            <w:r w:rsidR="000323A5" w:rsidRPr="00765058">
              <w:t>Information (</w:t>
            </w:r>
            <w:r>
              <w:t xml:space="preserve">i.e. ship </w:t>
            </w:r>
            <w:r w:rsidR="000323A5" w:rsidRPr="00765058">
              <w:t>traffic, waterway, shipping regattas, fishing, etc)</w:t>
            </w:r>
          </w:p>
        </w:tc>
        <w:tc>
          <w:tcPr>
            <w:tcW w:w="683" w:type="dxa"/>
          </w:tcPr>
          <w:p w14:paraId="6E003624" w14:textId="09C8993A" w:rsidR="000323A5" w:rsidRPr="007D5D29" w:rsidRDefault="000323A5" w:rsidP="00A31388">
            <w:pPr>
              <w:pStyle w:val="Tabletext"/>
            </w:pPr>
            <w:r>
              <w:t>4</w:t>
            </w:r>
          </w:p>
        </w:tc>
      </w:tr>
      <w:tr w:rsidR="000323A5" w:rsidRPr="00A83AC3" w14:paraId="0B66D9E8" w14:textId="66B291F2" w:rsidTr="001458A2">
        <w:tblPrEx>
          <w:jc w:val="left"/>
        </w:tblPrEx>
        <w:trPr>
          <w:trHeight w:val="341"/>
        </w:trPr>
        <w:tc>
          <w:tcPr>
            <w:tcW w:w="851" w:type="dxa"/>
            <w:vMerge/>
          </w:tcPr>
          <w:p w14:paraId="0611DC47" w14:textId="0B9C1F67" w:rsidR="000323A5" w:rsidRPr="002B2DD7" w:rsidRDefault="000323A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763C504E" w14:textId="7F6D5781" w:rsidR="000323A5" w:rsidRPr="002B2DD7" w:rsidRDefault="000323A5" w:rsidP="00A31388">
            <w:pPr>
              <w:pStyle w:val="Tabletext"/>
              <w:rPr>
                <w:i/>
                <w:iCs/>
                <w:highlight w:val="yellow"/>
              </w:rPr>
            </w:pPr>
          </w:p>
        </w:tc>
        <w:tc>
          <w:tcPr>
            <w:tcW w:w="990" w:type="dxa"/>
          </w:tcPr>
          <w:p w14:paraId="02E1A93D" w14:textId="209F8D80" w:rsidR="000323A5" w:rsidRPr="00765058" w:rsidRDefault="000323A5" w:rsidP="00A31388">
            <w:pPr>
              <w:pStyle w:val="Tabletext"/>
            </w:pPr>
            <w:r w:rsidRPr="00765058">
              <w:t>3.2</w:t>
            </w:r>
            <w:r w:rsidR="00D80A69">
              <w:t>.2</w:t>
            </w:r>
            <w:r w:rsidRPr="00765058">
              <w:t>.4</w:t>
            </w:r>
          </w:p>
        </w:tc>
        <w:tc>
          <w:tcPr>
            <w:tcW w:w="7105" w:type="dxa"/>
          </w:tcPr>
          <w:p w14:paraId="26264807" w14:textId="0683707A" w:rsidR="000323A5" w:rsidRPr="00765058" w:rsidRDefault="000323A5" w:rsidP="00A31388">
            <w:pPr>
              <w:pStyle w:val="Tabletext"/>
            </w:pPr>
            <w:r w:rsidRPr="00765058">
              <w:t xml:space="preserve">Environmental </w:t>
            </w:r>
            <w:r w:rsidR="00375F01">
              <w:t xml:space="preserve">aspects </w:t>
            </w:r>
            <w:r w:rsidRPr="00765058">
              <w:t>(visibility, waterspouts, dust storms, pollution, etc)</w:t>
            </w:r>
          </w:p>
        </w:tc>
        <w:tc>
          <w:tcPr>
            <w:tcW w:w="683" w:type="dxa"/>
          </w:tcPr>
          <w:p w14:paraId="25A5F73C" w14:textId="452CE74F" w:rsidR="000323A5" w:rsidRPr="007D5D29" w:rsidRDefault="000323A5" w:rsidP="00A31388">
            <w:pPr>
              <w:pStyle w:val="Tabletext"/>
            </w:pPr>
            <w:r>
              <w:t>4</w:t>
            </w:r>
          </w:p>
        </w:tc>
      </w:tr>
      <w:tr w:rsidR="004F784E" w:rsidRPr="00793C1A" w14:paraId="609FB619" w14:textId="77777777" w:rsidTr="0013397A">
        <w:trPr>
          <w:trHeight w:val="343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73C2835F" w14:textId="4AC456D7" w:rsidR="004F784E" w:rsidRPr="00A916FA" w:rsidRDefault="004F784E" w:rsidP="00A31388">
            <w:pPr>
              <w:pStyle w:val="Tabletext"/>
              <w:rPr>
                <w:b/>
                <w:bCs/>
              </w:rPr>
            </w:pPr>
            <w:r w:rsidRPr="00A916FA">
              <w:rPr>
                <w:b/>
                <w:bCs/>
              </w:rPr>
              <w:t>3.3</w:t>
            </w:r>
          </w:p>
        </w:tc>
        <w:tc>
          <w:tcPr>
            <w:tcW w:w="4459" w:type="dxa"/>
            <w:shd w:val="clear" w:color="auto" w:fill="F2F2F2" w:themeFill="background1" w:themeFillShade="F2"/>
          </w:tcPr>
          <w:p w14:paraId="0836C6AE" w14:textId="0A264A3A" w:rsidR="004F784E" w:rsidRPr="00A916FA" w:rsidRDefault="00312885" w:rsidP="00A31388">
            <w:pPr>
              <w:pStyle w:val="Tabletext"/>
              <w:rPr>
                <w:b/>
                <w:bCs/>
                <w:i/>
              </w:rPr>
            </w:pPr>
            <w:r w:rsidRPr="00A916FA">
              <w:rPr>
                <w:b/>
                <w:bCs/>
              </w:rPr>
              <w:t xml:space="preserve">Provide </w:t>
            </w:r>
            <w:r w:rsidR="004F784E" w:rsidRPr="00A916FA">
              <w:rPr>
                <w:b/>
                <w:bCs/>
              </w:rPr>
              <w:t>Informati</w:t>
            </w:r>
            <w:r w:rsidR="008F1B57" w:rsidRPr="00A916FA">
              <w:rPr>
                <w:b/>
                <w:bCs/>
              </w:rPr>
              <w:t>on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3870BBBB" w14:textId="77777777" w:rsidR="004F784E" w:rsidRPr="00793C1A" w:rsidRDefault="004F784E" w:rsidP="00A31388">
            <w:pPr>
              <w:pStyle w:val="Tabletext"/>
            </w:pPr>
          </w:p>
        </w:tc>
        <w:tc>
          <w:tcPr>
            <w:tcW w:w="7105" w:type="dxa"/>
            <w:shd w:val="clear" w:color="auto" w:fill="F2F2F2" w:themeFill="background1" w:themeFillShade="F2"/>
          </w:tcPr>
          <w:p w14:paraId="57DEC974" w14:textId="77777777" w:rsidR="004F784E" w:rsidRPr="00793C1A" w:rsidRDefault="004F784E" w:rsidP="00A31388">
            <w:pPr>
              <w:pStyle w:val="Tabletext"/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18E33CC9" w14:textId="77777777" w:rsidR="004F784E" w:rsidRPr="00793C1A" w:rsidRDefault="004F784E" w:rsidP="00A31388">
            <w:pPr>
              <w:pStyle w:val="Tabletext"/>
            </w:pPr>
          </w:p>
        </w:tc>
      </w:tr>
      <w:tr w:rsidR="00214045" w:rsidRPr="00793C1A" w:rsidDel="00117E22" w14:paraId="6F30C268" w14:textId="77777777" w:rsidTr="00A85210">
        <w:tblPrEx>
          <w:jc w:val="left"/>
        </w:tblPrEx>
        <w:tc>
          <w:tcPr>
            <w:tcW w:w="851" w:type="dxa"/>
            <w:vMerge w:val="restart"/>
          </w:tcPr>
          <w:p w14:paraId="2D01640B" w14:textId="7B880007" w:rsidR="00214045" w:rsidRPr="00A916FA" w:rsidDel="00117E22" w:rsidRDefault="00510823" w:rsidP="00A8521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3.3.1</w:t>
            </w:r>
          </w:p>
        </w:tc>
        <w:tc>
          <w:tcPr>
            <w:tcW w:w="4459" w:type="dxa"/>
            <w:vMerge w:val="restart"/>
          </w:tcPr>
          <w:p w14:paraId="2967B33E" w14:textId="09FE0ED8" w:rsidR="00214045" w:rsidRPr="00510823" w:rsidDel="00517E4F" w:rsidRDefault="00510823" w:rsidP="00A85210">
            <w:pPr>
              <w:pStyle w:val="Tabletext"/>
              <w:rPr>
                <w:i/>
                <w:iCs/>
              </w:rPr>
            </w:pPr>
            <w:r>
              <w:rPr>
                <w:i/>
                <w:iCs/>
              </w:rPr>
              <w:t>Explain</w:t>
            </w:r>
            <w:r w:rsidR="00214045" w:rsidRPr="00510823">
              <w:rPr>
                <w:i/>
                <w:iCs/>
              </w:rPr>
              <w:t xml:space="preserve"> timely and relevant information </w:t>
            </w:r>
          </w:p>
        </w:tc>
        <w:tc>
          <w:tcPr>
            <w:tcW w:w="990" w:type="dxa"/>
          </w:tcPr>
          <w:p w14:paraId="0A5422AD" w14:textId="66C9CB5D" w:rsidR="00214045" w:rsidRPr="00793C1A" w:rsidDel="00117E22" w:rsidRDefault="00510823" w:rsidP="00A85210">
            <w:pPr>
              <w:pStyle w:val="Tabletext"/>
            </w:pPr>
            <w:r>
              <w:t>3.3.1.1</w:t>
            </w:r>
          </w:p>
        </w:tc>
        <w:tc>
          <w:tcPr>
            <w:tcW w:w="7105" w:type="dxa"/>
          </w:tcPr>
          <w:p w14:paraId="3DBC89D2" w14:textId="5FC808D3" w:rsidR="00214045" w:rsidRPr="00793C1A" w:rsidDel="00C123B8" w:rsidRDefault="00214045" w:rsidP="00214045">
            <w:pPr>
              <w:pStyle w:val="Tabletext"/>
            </w:pPr>
            <w:r w:rsidRPr="00793C1A">
              <w:t>Participating / non-participating traffic</w:t>
            </w:r>
          </w:p>
        </w:tc>
        <w:tc>
          <w:tcPr>
            <w:tcW w:w="683" w:type="dxa"/>
          </w:tcPr>
          <w:p w14:paraId="050014F6" w14:textId="728C1A14" w:rsidR="00214045" w:rsidRPr="00793C1A" w:rsidDel="00117E22" w:rsidRDefault="00510823" w:rsidP="00A85210">
            <w:pPr>
              <w:pStyle w:val="Tabletext"/>
            </w:pPr>
            <w:r>
              <w:t>3</w:t>
            </w:r>
          </w:p>
        </w:tc>
      </w:tr>
      <w:tr w:rsidR="00214045" w:rsidRPr="00793C1A" w:rsidDel="00117E22" w14:paraId="18F6B416" w14:textId="77777777" w:rsidTr="00A85210">
        <w:tblPrEx>
          <w:jc w:val="left"/>
        </w:tblPrEx>
        <w:tc>
          <w:tcPr>
            <w:tcW w:w="851" w:type="dxa"/>
            <w:vMerge/>
          </w:tcPr>
          <w:p w14:paraId="375B50B0" w14:textId="77777777" w:rsidR="00214045" w:rsidRPr="00A916FA" w:rsidDel="00117E22" w:rsidRDefault="00214045" w:rsidP="00A85210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4533541E" w14:textId="77777777" w:rsidR="00214045" w:rsidRDefault="00214045" w:rsidP="00A85210">
            <w:pPr>
              <w:pStyle w:val="Tabletext"/>
            </w:pPr>
          </w:p>
        </w:tc>
        <w:tc>
          <w:tcPr>
            <w:tcW w:w="990" w:type="dxa"/>
          </w:tcPr>
          <w:p w14:paraId="5D2ED71E" w14:textId="2C1FA2CF" w:rsidR="00214045" w:rsidRPr="00793C1A" w:rsidDel="00117E22" w:rsidRDefault="00510823" w:rsidP="00A85210">
            <w:pPr>
              <w:pStyle w:val="Tabletext"/>
            </w:pPr>
            <w:r>
              <w:t>3.3.1.2</w:t>
            </w:r>
          </w:p>
        </w:tc>
        <w:tc>
          <w:tcPr>
            <w:tcW w:w="7105" w:type="dxa"/>
          </w:tcPr>
          <w:p w14:paraId="68FF7A07" w14:textId="5CE776FF" w:rsidR="00214045" w:rsidRPr="00793C1A" w:rsidRDefault="00214045" w:rsidP="00A85210">
            <w:pPr>
              <w:pStyle w:val="Tabletext"/>
            </w:pPr>
            <w:r w:rsidRPr="00793C1A">
              <w:t xml:space="preserve">National and international regulations </w:t>
            </w:r>
          </w:p>
        </w:tc>
        <w:tc>
          <w:tcPr>
            <w:tcW w:w="683" w:type="dxa"/>
          </w:tcPr>
          <w:p w14:paraId="2BF96078" w14:textId="03D17884" w:rsidR="00214045" w:rsidRPr="00793C1A" w:rsidDel="00117E22" w:rsidRDefault="00510823" w:rsidP="00A85210">
            <w:pPr>
              <w:pStyle w:val="Tabletext"/>
            </w:pPr>
            <w:r>
              <w:t>3</w:t>
            </w:r>
          </w:p>
        </w:tc>
      </w:tr>
      <w:tr w:rsidR="00214045" w:rsidRPr="00793C1A" w:rsidDel="00117E22" w14:paraId="03CE7EC0" w14:textId="77777777" w:rsidTr="00A85210">
        <w:tblPrEx>
          <w:jc w:val="left"/>
        </w:tblPrEx>
        <w:tc>
          <w:tcPr>
            <w:tcW w:w="851" w:type="dxa"/>
            <w:vMerge/>
          </w:tcPr>
          <w:p w14:paraId="6E9516D5" w14:textId="77777777" w:rsidR="00214045" w:rsidRPr="00A916FA" w:rsidDel="00117E22" w:rsidRDefault="00214045" w:rsidP="00A85210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6899DFC3" w14:textId="77777777" w:rsidR="00214045" w:rsidRDefault="00214045" w:rsidP="00A85210">
            <w:pPr>
              <w:pStyle w:val="Tabletext"/>
            </w:pPr>
          </w:p>
        </w:tc>
        <w:tc>
          <w:tcPr>
            <w:tcW w:w="990" w:type="dxa"/>
          </w:tcPr>
          <w:p w14:paraId="722A3BBD" w14:textId="2671F643" w:rsidR="00214045" w:rsidRPr="00793C1A" w:rsidDel="00117E22" w:rsidRDefault="00510823" w:rsidP="00A85210">
            <w:pPr>
              <w:pStyle w:val="Tabletext"/>
            </w:pPr>
            <w:r>
              <w:t>3.3.1.3</w:t>
            </w:r>
          </w:p>
        </w:tc>
        <w:tc>
          <w:tcPr>
            <w:tcW w:w="7105" w:type="dxa"/>
          </w:tcPr>
          <w:p w14:paraId="5942C42F" w14:textId="6DBE1A00" w:rsidR="00214045" w:rsidRPr="00793C1A" w:rsidRDefault="00214045" w:rsidP="00A85210">
            <w:pPr>
              <w:pStyle w:val="Tabletext"/>
            </w:pPr>
            <w:r w:rsidRPr="00793C1A">
              <w:t>Local procedures</w:t>
            </w:r>
          </w:p>
        </w:tc>
        <w:tc>
          <w:tcPr>
            <w:tcW w:w="683" w:type="dxa"/>
          </w:tcPr>
          <w:p w14:paraId="716D2918" w14:textId="16090E30" w:rsidR="00214045" w:rsidRPr="00793C1A" w:rsidDel="00117E22" w:rsidRDefault="00510823" w:rsidP="00A85210">
            <w:pPr>
              <w:pStyle w:val="Tabletext"/>
            </w:pPr>
            <w:r>
              <w:t>3</w:t>
            </w:r>
          </w:p>
        </w:tc>
      </w:tr>
      <w:tr w:rsidR="00214045" w:rsidRPr="00793C1A" w:rsidDel="00117E22" w14:paraId="58DD21C2" w14:textId="77777777" w:rsidTr="00A85210">
        <w:tblPrEx>
          <w:jc w:val="left"/>
        </w:tblPrEx>
        <w:tc>
          <w:tcPr>
            <w:tcW w:w="851" w:type="dxa"/>
            <w:vMerge/>
          </w:tcPr>
          <w:p w14:paraId="1E8A6D4F" w14:textId="77777777" w:rsidR="00214045" w:rsidRPr="00A916FA" w:rsidDel="00117E22" w:rsidRDefault="00214045" w:rsidP="00A85210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3F9027E5" w14:textId="77777777" w:rsidR="00214045" w:rsidRDefault="00214045" w:rsidP="00A85210">
            <w:pPr>
              <w:pStyle w:val="Tabletext"/>
            </w:pPr>
          </w:p>
        </w:tc>
        <w:tc>
          <w:tcPr>
            <w:tcW w:w="990" w:type="dxa"/>
          </w:tcPr>
          <w:p w14:paraId="18575EE0" w14:textId="4A8B676F" w:rsidR="00214045" w:rsidRPr="00793C1A" w:rsidDel="00117E22" w:rsidRDefault="00510823" w:rsidP="00A85210">
            <w:pPr>
              <w:pStyle w:val="Tabletext"/>
            </w:pPr>
            <w:r>
              <w:t>3.3.1.4</w:t>
            </w:r>
          </w:p>
        </w:tc>
        <w:tc>
          <w:tcPr>
            <w:tcW w:w="7105" w:type="dxa"/>
          </w:tcPr>
          <w:p w14:paraId="6ADF7351" w14:textId="09076FE3" w:rsidR="00214045" w:rsidRPr="00793C1A" w:rsidRDefault="00214045" w:rsidP="00A85210">
            <w:pPr>
              <w:pStyle w:val="Tabletext"/>
            </w:pPr>
            <w:r>
              <w:t>Waterway conditions</w:t>
            </w:r>
          </w:p>
        </w:tc>
        <w:tc>
          <w:tcPr>
            <w:tcW w:w="683" w:type="dxa"/>
          </w:tcPr>
          <w:p w14:paraId="1957D042" w14:textId="7471FDAF" w:rsidR="00214045" w:rsidRPr="00793C1A" w:rsidDel="00117E22" w:rsidRDefault="00510823" w:rsidP="00A85210">
            <w:pPr>
              <w:pStyle w:val="Tabletext"/>
            </w:pPr>
            <w:r>
              <w:t>3</w:t>
            </w:r>
          </w:p>
        </w:tc>
      </w:tr>
      <w:tr w:rsidR="001776AC" w:rsidRPr="00793C1A" w14:paraId="38FA8D31" w14:textId="77777777" w:rsidTr="0013397A">
        <w:tblPrEx>
          <w:jc w:val="left"/>
        </w:tblPrEx>
        <w:tc>
          <w:tcPr>
            <w:tcW w:w="851" w:type="dxa"/>
            <w:vMerge w:val="restart"/>
          </w:tcPr>
          <w:p w14:paraId="6A19B712" w14:textId="2045ACB8" w:rsidR="001776AC" w:rsidRPr="00A916FA" w:rsidRDefault="001776AC" w:rsidP="00A31388">
            <w:pPr>
              <w:pStyle w:val="Tabletext"/>
              <w:rPr>
                <w:b/>
                <w:bCs/>
              </w:rPr>
            </w:pPr>
            <w:r w:rsidRPr="00A916FA">
              <w:rPr>
                <w:b/>
                <w:bCs/>
              </w:rPr>
              <w:t>3.3.</w:t>
            </w:r>
            <w:r w:rsidR="00510823">
              <w:rPr>
                <w:b/>
                <w:bCs/>
              </w:rPr>
              <w:t>2</w:t>
            </w:r>
          </w:p>
        </w:tc>
        <w:tc>
          <w:tcPr>
            <w:tcW w:w="4459" w:type="dxa"/>
            <w:vMerge w:val="restart"/>
          </w:tcPr>
          <w:p w14:paraId="77910D25" w14:textId="42948C13" w:rsidR="001776AC" w:rsidRPr="00A916FA" w:rsidRDefault="001776AC" w:rsidP="00A31388">
            <w:pPr>
              <w:pStyle w:val="Tabletext"/>
              <w:rPr>
                <w:i/>
                <w:iCs/>
              </w:rPr>
            </w:pPr>
            <w:r w:rsidRPr="00A916FA">
              <w:rPr>
                <w:i/>
                <w:iCs/>
              </w:rPr>
              <w:t>Demonstrate provision of timely and relevant information to assist with onboard decision making.</w:t>
            </w:r>
          </w:p>
        </w:tc>
        <w:tc>
          <w:tcPr>
            <w:tcW w:w="990" w:type="dxa"/>
          </w:tcPr>
          <w:p w14:paraId="12B23BF5" w14:textId="0D97F7EC" w:rsidR="001776AC" w:rsidRPr="00793C1A" w:rsidRDefault="001776AC" w:rsidP="00A31388">
            <w:pPr>
              <w:pStyle w:val="Tabletext"/>
            </w:pPr>
            <w:r w:rsidRPr="00793C1A">
              <w:t>3.3.</w:t>
            </w:r>
            <w:r w:rsidR="00510823">
              <w:t>2</w:t>
            </w:r>
            <w:r w:rsidRPr="00793C1A">
              <w:t>.1</w:t>
            </w:r>
          </w:p>
        </w:tc>
        <w:tc>
          <w:tcPr>
            <w:tcW w:w="7105" w:type="dxa"/>
          </w:tcPr>
          <w:p w14:paraId="5AB2CEB0" w14:textId="1040883E" w:rsidR="001776AC" w:rsidRPr="00793C1A" w:rsidRDefault="001776AC" w:rsidP="00A31388">
            <w:pPr>
              <w:pStyle w:val="Tabletext"/>
            </w:pPr>
            <w:r w:rsidRPr="00793C1A">
              <w:t xml:space="preserve">Types and sources of information  </w:t>
            </w:r>
          </w:p>
        </w:tc>
        <w:tc>
          <w:tcPr>
            <w:tcW w:w="683" w:type="dxa"/>
          </w:tcPr>
          <w:p w14:paraId="18B027FB" w14:textId="77777777" w:rsidR="001776AC" w:rsidRPr="00793C1A" w:rsidRDefault="001776AC" w:rsidP="00A31388">
            <w:pPr>
              <w:pStyle w:val="Tabletext"/>
            </w:pPr>
            <w:r w:rsidRPr="00793C1A">
              <w:t>4</w:t>
            </w:r>
          </w:p>
        </w:tc>
      </w:tr>
      <w:tr w:rsidR="001776AC" w:rsidRPr="00793C1A" w14:paraId="2FD91FD6" w14:textId="77777777" w:rsidTr="0013397A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7F0775CD" w14:textId="77777777" w:rsidR="001776AC" w:rsidRPr="00A916FA" w:rsidRDefault="001776AC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5C3F33FB" w14:textId="77777777" w:rsidR="001776AC" w:rsidRPr="00793C1A" w:rsidRDefault="001776AC" w:rsidP="00A31388">
            <w:pPr>
              <w:pStyle w:val="Tabletext"/>
            </w:pPr>
          </w:p>
        </w:tc>
        <w:tc>
          <w:tcPr>
            <w:tcW w:w="990" w:type="dxa"/>
          </w:tcPr>
          <w:p w14:paraId="7FB9FD6B" w14:textId="44E82359" w:rsidR="001776AC" w:rsidRPr="00793C1A" w:rsidRDefault="001776AC" w:rsidP="00A31388">
            <w:pPr>
              <w:pStyle w:val="Tabletext"/>
            </w:pPr>
            <w:r w:rsidRPr="00793C1A">
              <w:t>3.3.</w:t>
            </w:r>
            <w:r w:rsidR="00510823">
              <w:t>2</w:t>
            </w:r>
            <w:r w:rsidRPr="00793C1A">
              <w:t>.2</w:t>
            </w:r>
          </w:p>
        </w:tc>
        <w:tc>
          <w:tcPr>
            <w:tcW w:w="7105" w:type="dxa"/>
          </w:tcPr>
          <w:p w14:paraId="1D3BFEE3" w14:textId="2F3D8E61" w:rsidR="001776AC" w:rsidRPr="00793C1A" w:rsidRDefault="001776AC" w:rsidP="00A31388">
            <w:pPr>
              <w:pStyle w:val="Tabletext"/>
            </w:pPr>
            <w:r w:rsidRPr="00793C1A">
              <w:t xml:space="preserve">Information </w:t>
            </w:r>
            <w:r w:rsidRPr="00793C1A">
              <w:rPr>
                <w:u w:val="single"/>
              </w:rPr>
              <w:t>from</w:t>
            </w:r>
            <w:r w:rsidRPr="00793C1A">
              <w:t xml:space="preserve"> ships (name, call sign, type of ship, position, speed, destination, ETA, special reports) </w:t>
            </w:r>
          </w:p>
        </w:tc>
        <w:tc>
          <w:tcPr>
            <w:tcW w:w="683" w:type="dxa"/>
          </w:tcPr>
          <w:p w14:paraId="21AE1E9D" w14:textId="77777777" w:rsidR="001776AC" w:rsidRPr="00793C1A" w:rsidRDefault="001776AC" w:rsidP="00A31388">
            <w:pPr>
              <w:pStyle w:val="Tabletext"/>
            </w:pPr>
            <w:r w:rsidRPr="00793C1A">
              <w:t>4</w:t>
            </w:r>
          </w:p>
        </w:tc>
      </w:tr>
      <w:tr w:rsidR="001776AC" w:rsidRPr="00793C1A" w14:paraId="36C5E3B9" w14:textId="77777777" w:rsidTr="0013397A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37A7346D" w14:textId="77777777" w:rsidR="001776AC" w:rsidRPr="00A916FA" w:rsidRDefault="001776AC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249311B7" w14:textId="77777777" w:rsidR="001776AC" w:rsidRPr="00793C1A" w:rsidRDefault="001776AC" w:rsidP="00A31388">
            <w:pPr>
              <w:pStyle w:val="Tabletext"/>
            </w:pPr>
          </w:p>
        </w:tc>
        <w:tc>
          <w:tcPr>
            <w:tcW w:w="990" w:type="dxa"/>
          </w:tcPr>
          <w:p w14:paraId="391B6456" w14:textId="71FC1BB2" w:rsidR="001776AC" w:rsidRPr="00793C1A" w:rsidRDefault="001776AC" w:rsidP="00A31388">
            <w:pPr>
              <w:pStyle w:val="Tabletext"/>
            </w:pPr>
            <w:r w:rsidRPr="00793C1A">
              <w:t>3.3.</w:t>
            </w:r>
            <w:r w:rsidR="00510823">
              <w:t>2</w:t>
            </w:r>
            <w:r w:rsidRPr="00793C1A">
              <w:t>.3</w:t>
            </w:r>
          </w:p>
        </w:tc>
        <w:tc>
          <w:tcPr>
            <w:tcW w:w="7105" w:type="dxa"/>
          </w:tcPr>
          <w:p w14:paraId="481E57FB" w14:textId="77777777" w:rsidR="00510823" w:rsidRDefault="001776AC" w:rsidP="00A31388">
            <w:pPr>
              <w:pStyle w:val="Tabletext"/>
            </w:pPr>
            <w:r w:rsidRPr="00793C1A">
              <w:t xml:space="preserve">Information </w:t>
            </w:r>
            <w:r w:rsidRPr="00793C1A">
              <w:rPr>
                <w:u w:val="single"/>
              </w:rPr>
              <w:t>to</w:t>
            </w:r>
            <w:r w:rsidRPr="00793C1A">
              <w:t xml:space="preserve"> ships </w:t>
            </w:r>
          </w:p>
          <w:p w14:paraId="668ADF56" w14:textId="77777777" w:rsidR="00510823" w:rsidRDefault="001776AC" w:rsidP="00510823">
            <w:pPr>
              <w:pStyle w:val="Tabletext"/>
              <w:numPr>
                <w:ilvl w:val="0"/>
                <w:numId w:val="38"/>
              </w:numPr>
            </w:pPr>
            <w:r w:rsidRPr="00793C1A">
              <w:t xml:space="preserve">content (what information) </w:t>
            </w:r>
          </w:p>
          <w:p w14:paraId="32E6D77D" w14:textId="77777777" w:rsidR="00510823" w:rsidRDefault="001776AC" w:rsidP="00510823">
            <w:pPr>
              <w:pStyle w:val="Tabletext"/>
              <w:numPr>
                <w:ilvl w:val="0"/>
                <w:numId w:val="38"/>
              </w:numPr>
            </w:pPr>
            <w:r w:rsidRPr="00793C1A">
              <w:t>timely,</w:t>
            </w:r>
          </w:p>
          <w:p w14:paraId="702375E3" w14:textId="1B6E879E" w:rsidR="00510823" w:rsidRDefault="001776AC" w:rsidP="00510823">
            <w:pPr>
              <w:pStyle w:val="Tabletext"/>
              <w:numPr>
                <w:ilvl w:val="0"/>
                <w:numId w:val="38"/>
              </w:numPr>
            </w:pPr>
            <w:r w:rsidRPr="00793C1A">
              <w:t xml:space="preserve">relevant, </w:t>
            </w:r>
          </w:p>
          <w:p w14:paraId="6AE4FC53" w14:textId="5CE59F77" w:rsidR="001776AC" w:rsidRPr="00793C1A" w:rsidRDefault="001776AC" w:rsidP="00510823">
            <w:pPr>
              <w:pStyle w:val="Tabletext"/>
              <w:numPr>
                <w:ilvl w:val="0"/>
                <w:numId w:val="38"/>
              </w:numPr>
            </w:pPr>
            <w:r w:rsidRPr="00793C1A">
              <w:t>process for traffic information (identity, position, intention – IPI)</w:t>
            </w:r>
          </w:p>
        </w:tc>
        <w:tc>
          <w:tcPr>
            <w:tcW w:w="683" w:type="dxa"/>
          </w:tcPr>
          <w:p w14:paraId="6DB0E81F" w14:textId="77777777" w:rsidR="001776AC" w:rsidRPr="00793C1A" w:rsidRDefault="001776AC" w:rsidP="00A31388">
            <w:pPr>
              <w:pStyle w:val="Tabletext"/>
            </w:pPr>
            <w:r w:rsidRPr="00793C1A">
              <w:t>4</w:t>
            </w:r>
          </w:p>
        </w:tc>
      </w:tr>
      <w:tr w:rsidR="001776AC" w:rsidRPr="00793C1A" w14:paraId="3F0E0196" w14:textId="77777777" w:rsidTr="0013397A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60BE10CA" w14:textId="77777777" w:rsidR="001776AC" w:rsidRPr="00A916FA" w:rsidRDefault="001776AC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7696F464" w14:textId="77777777" w:rsidR="001776AC" w:rsidRPr="00793C1A" w:rsidRDefault="001776AC" w:rsidP="00A31388">
            <w:pPr>
              <w:pStyle w:val="Tabletext"/>
            </w:pPr>
          </w:p>
        </w:tc>
        <w:tc>
          <w:tcPr>
            <w:tcW w:w="990" w:type="dxa"/>
          </w:tcPr>
          <w:p w14:paraId="182A8675" w14:textId="1BB896BF" w:rsidR="001776AC" w:rsidRPr="00793C1A" w:rsidRDefault="001776AC" w:rsidP="00A31388">
            <w:pPr>
              <w:pStyle w:val="Tabletext"/>
            </w:pPr>
            <w:r w:rsidRPr="00793C1A">
              <w:t>3.3.</w:t>
            </w:r>
            <w:r w:rsidR="00510823">
              <w:t>2</w:t>
            </w:r>
            <w:r w:rsidRPr="00793C1A">
              <w:t>.4</w:t>
            </w:r>
          </w:p>
        </w:tc>
        <w:tc>
          <w:tcPr>
            <w:tcW w:w="7105" w:type="dxa"/>
          </w:tcPr>
          <w:p w14:paraId="32750029" w14:textId="60F10DE1" w:rsidR="001776AC" w:rsidRPr="00793C1A" w:rsidRDefault="001776AC" w:rsidP="00A31388">
            <w:pPr>
              <w:pStyle w:val="Tabletext"/>
            </w:pPr>
            <w:r w:rsidRPr="00793C1A">
              <w:t>Priorit</w:t>
            </w:r>
            <w:r w:rsidR="003332B8" w:rsidRPr="00793C1A">
              <w:t>y</w:t>
            </w:r>
            <w:r w:rsidRPr="00793C1A">
              <w:t xml:space="preserve"> </w:t>
            </w:r>
            <w:r w:rsidR="0083344E" w:rsidRPr="00793C1A">
              <w:t xml:space="preserve">information </w:t>
            </w:r>
            <w:r w:rsidR="00147217" w:rsidRPr="00793C1A">
              <w:t xml:space="preserve">to be </w:t>
            </w:r>
            <w:r w:rsidR="0083344E" w:rsidRPr="00793C1A">
              <w:t>provided</w:t>
            </w:r>
            <w:r w:rsidRPr="00793C1A">
              <w:t xml:space="preserve"> </w:t>
            </w:r>
          </w:p>
        </w:tc>
        <w:tc>
          <w:tcPr>
            <w:tcW w:w="683" w:type="dxa"/>
          </w:tcPr>
          <w:p w14:paraId="4D93ED93" w14:textId="77777777" w:rsidR="001776AC" w:rsidRPr="00793C1A" w:rsidRDefault="001776AC" w:rsidP="00A31388">
            <w:pPr>
              <w:pStyle w:val="Tabletext"/>
            </w:pPr>
            <w:r w:rsidRPr="00793C1A">
              <w:t>4</w:t>
            </w:r>
          </w:p>
        </w:tc>
      </w:tr>
      <w:tr w:rsidR="001776AC" w:rsidRPr="00793C1A" w14:paraId="21B1A28F" w14:textId="77777777" w:rsidTr="0013397A">
        <w:tblPrEx>
          <w:jc w:val="left"/>
        </w:tblPrEx>
        <w:tc>
          <w:tcPr>
            <w:tcW w:w="851" w:type="dxa"/>
            <w:vMerge/>
          </w:tcPr>
          <w:p w14:paraId="0078C097" w14:textId="77777777" w:rsidR="001776AC" w:rsidRPr="00A916FA" w:rsidRDefault="001776AC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3380FF47" w14:textId="77777777" w:rsidR="001776AC" w:rsidRPr="00793C1A" w:rsidRDefault="001776AC" w:rsidP="00A31388">
            <w:pPr>
              <w:pStyle w:val="Tabletext"/>
            </w:pPr>
          </w:p>
        </w:tc>
        <w:tc>
          <w:tcPr>
            <w:tcW w:w="990" w:type="dxa"/>
          </w:tcPr>
          <w:p w14:paraId="76CE16E4" w14:textId="11A66D56" w:rsidR="001776AC" w:rsidRPr="00793C1A" w:rsidRDefault="001776AC" w:rsidP="00A31388">
            <w:pPr>
              <w:pStyle w:val="Tabletext"/>
            </w:pPr>
            <w:r w:rsidRPr="00793C1A">
              <w:t>3.3.</w:t>
            </w:r>
            <w:r w:rsidR="00510823">
              <w:t>2</w:t>
            </w:r>
            <w:r w:rsidRPr="00793C1A">
              <w:t>.5</w:t>
            </w:r>
          </w:p>
        </w:tc>
        <w:tc>
          <w:tcPr>
            <w:tcW w:w="7105" w:type="dxa"/>
          </w:tcPr>
          <w:p w14:paraId="5B5114D6" w14:textId="55E37DD9" w:rsidR="001776AC" w:rsidRPr="00793C1A" w:rsidRDefault="001776AC" w:rsidP="00A31388">
            <w:pPr>
              <w:pStyle w:val="Tabletext"/>
            </w:pPr>
            <w:r w:rsidRPr="00793C1A">
              <w:t>Anticipating calls using information available / sensors</w:t>
            </w:r>
          </w:p>
        </w:tc>
        <w:tc>
          <w:tcPr>
            <w:tcW w:w="683" w:type="dxa"/>
          </w:tcPr>
          <w:p w14:paraId="50993C78" w14:textId="78C1CA03" w:rsidR="001776AC" w:rsidRPr="00793C1A" w:rsidRDefault="00510823" w:rsidP="00A31388">
            <w:pPr>
              <w:pStyle w:val="Tabletext"/>
            </w:pPr>
            <w:r>
              <w:t>4</w:t>
            </w:r>
          </w:p>
        </w:tc>
      </w:tr>
      <w:tr w:rsidR="004A43F6" w:rsidRPr="00793C1A" w:rsidDel="00117E22" w14:paraId="7DFC45FB" w14:textId="77777777" w:rsidTr="0013397A">
        <w:tblPrEx>
          <w:jc w:val="left"/>
        </w:tblPrEx>
        <w:tc>
          <w:tcPr>
            <w:tcW w:w="851" w:type="dxa"/>
          </w:tcPr>
          <w:p w14:paraId="447E2530" w14:textId="77777777" w:rsidR="004A43F6" w:rsidRPr="00A916FA" w:rsidDel="00117E22" w:rsidRDefault="004A43F6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</w:tcPr>
          <w:p w14:paraId="36658006" w14:textId="77777777" w:rsidR="004A43F6" w:rsidRPr="00793C1A" w:rsidDel="00517E4F" w:rsidRDefault="004A43F6" w:rsidP="00A31388">
            <w:pPr>
              <w:pStyle w:val="Tabletext"/>
            </w:pPr>
          </w:p>
        </w:tc>
        <w:tc>
          <w:tcPr>
            <w:tcW w:w="990" w:type="dxa"/>
          </w:tcPr>
          <w:p w14:paraId="6EED3AFF" w14:textId="3B39DA4D" w:rsidR="004A43F6" w:rsidRPr="00793C1A" w:rsidDel="00117E22" w:rsidRDefault="00510823" w:rsidP="00A31388">
            <w:pPr>
              <w:pStyle w:val="Tabletext"/>
            </w:pPr>
            <w:r>
              <w:t>3.3.2.6</w:t>
            </w:r>
          </w:p>
        </w:tc>
        <w:tc>
          <w:tcPr>
            <w:tcW w:w="7105" w:type="dxa"/>
          </w:tcPr>
          <w:p w14:paraId="1DFD3A28" w14:textId="00AFF11E" w:rsidR="004A43F6" w:rsidRPr="00793C1A" w:rsidDel="00C123B8" w:rsidRDefault="00510823" w:rsidP="00A31388">
            <w:pPr>
              <w:pStyle w:val="Tabletext"/>
            </w:pPr>
            <w:r>
              <w:t>[other?]</w:t>
            </w:r>
          </w:p>
        </w:tc>
        <w:tc>
          <w:tcPr>
            <w:tcW w:w="683" w:type="dxa"/>
          </w:tcPr>
          <w:p w14:paraId="16ACCB34" w14:textId="77777777" w:rsidR="004A43F6" w:rsidRPr="00793C1A" w:rsidDel="00117E22" w:rsidRDefault="004A43F6" w:rsidP="00A31388">
            <w:pPr>
              <w:pStyle w:val="Tabletext"/>
            </w:pPr>
          </w:p>
        </w:tc>
      </w:tr>
      <w:tr w:rsidR="00550099" w:rsidRPr="00793C1A" w14:paraId="3709486C" w14:textId="77777777" w:rsidTr="0013397A">
        <w:trPr>
          <w:trHeight w:val="343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3A0098C7" w14:textId="7B63D82C" w:rsidR="00550099" w:rsidRPr="00A916FA" w:rsidRDefault="00550099" w:rsidP="00A31388">
            <w:pPr>
              <w:pStyle w:val="Tabletext"/>
              <w:rPr>
                <w:b/>
                <w:bCs/>
              </w:rPr>
            </w:pPr>
            <w:r w:rsidRPr="00A916FA">
              <w:rPr>
                <w:b/>
                <w:bCs/>
              </w:rPr>
              <w:t>3.</w:t>
            </w:r>
            <w:r w:rsidR="00BB104A" w:rsidRPr="00A916FA">
              <w:rPr>
                <w:b/>
                <w:bCs/>
              </w:rPr>
              <w:t>4</w:t>
            </w:r>
          </w:p>
        </w:tc>
        <w:tc>
          <w:tcPr>
            <w:tcW w:w="4459" w:type="dxa"/>
            <w:shd w:val="clear" w:color="auto" w:fill="F2F2F2" w:themeFill="background1" w:themeFillShade="F2"/>
          </w:tcPr>
          <w:p w14:paraId="43F1DFDC" w14:textId="03A0819E" w:rsidR="00550099" w:rsidRPr="00510823" w:rsidRDefault="00771F56" w:rsidP="00A31388">
            <w:pPr>
              <w:pStyle w:val="Tabletext"/>
              <w:rPr>
                <w:b/>
                <w:bCs/>
                <w:i/>
              </w:rPr>
            </w:pPr>
            <w:r w:rsidRPr="00510823">
              <w:rPr>
                <w:b/>
                <w:bCs/>
              </w:rPr>
              <w:t>Monitor and manage vessel traffic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3125E565" w14:textId="77777777" w:rsidR="00550099" w:rsidRPr="00793C1A" w:rsidRDefault="00550099" w:rsidP="00A31388">
            <w:pPr>
              <w:pStyle w:val="Tabletext"/>
            </w:pPr>
          </w:p>
        </w:tc>
        <w:tc>
          <w:tcPr>
            <w:tcW w:w="7105" w:type="dxa"/>
            <w:shd w:val="clear" w:color="auto" w:fill="F2F2F2" w:themeFill="background1" w:themeFillShade="F2"/>
          </w:tcPr>
          <w:p w14:paraId="15DE31CE" w14:textId="77777777" w:rsidR="00550099" w:rsidRPr="00793C1A" w:rsidRDefault="00550099" w:rsidP="00A31388">
            <w:pPr>
              <w:pStyle w:val="Tabletext"/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082964B6" w14:textId="77777777" w:rsidR="00550099" w:rsidRPr="00793C1A" w:rsidRDefault="00550099" w:rsidP="00A31388">
            <w:pPr>
              <w:pStyle w:val="Tabletext"/>
            </w:pPr>
          </w:p>
        </w:tc>
      </w:tr>
      <w:tr w:rsidR="002B4762" w:rsidRPr="00793C1A" w14:paraId="5DAE8166" w14:textId="77777777" w:rsidTr="002B4762">
        <w:tblPrEx>
          <w:jc w:val="left"/>
        </w:tblPrEx>
        <w:tc>
          <w:tcPr>
            <w:tcW w:w="851" w:type="dxa"/>
            <w:vMerge w:val="restart"/>
          </w:tcPr>
          <w:p w14:paraId="1B2A5DB7" w14:textId="1160DD62" w:rsidR="002B4762" w:rsidRPr="00510823" w:rsidRDefault="00510823" w:rsidP="00A31388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3.4.1</w:t>
            </w:r>
          </w:p>
        </w:tc>
        <w:tc>
          <w:tcPr>
            <w:tcW w:w="4459" w:type="dxa"/>
            <w:vMerge w:val="restart"/>
          </w:tcPr>
          <w:p w14:paraId="435A0761" w14:textId="3F5B1318" w:rsidR="002B4762" w:rsidRPr="00510823" w:rsidRDefault="00510823" w:rsidP="00A31388">
            <w:pPr>
              <w:pStyle w:val="Tabletext"/>
              <w:rPr>
                <w:i/>
                <w:iCs/>
              </w:rPr>
            </w:pPr>
            <w:r>
              <w:rPr>
                <w:rFonts w:ascii="Calibri" w:hAnsi="Calibri"/>
                <w:i/>
                <w:iCs/>
                <w:szCs w:val="22"/>
              </w:rPr>
              <w:t>Explain</w:t>
            </w:r>
            <w:r w:rsidR="002B4762" w:rsidRPr="00510823">
              <w:rPr>
                <w:rFonts w:ascii="Calibri" w:hAnsi="Calibri"/>
                <w:i/>
                <w:iCs/>
                <w:szCs w:val="22"/>
              </w:rPr>
              <w:t xml:space="preserve"> procedures </w:t>
            </w:r>
            <w:r w:rsidR="002B4762" w:rsidRPr="00510823">
              <w:rPr>
                <w:i/>
                <w:iCs/>
              </w:rPr>
              <w:t xml:space="preserve">to plan safe </w:t>
            </w:r>
            <w:r w:rsidR="00EE3363" w:rsidRPr="00510823">
              <w:rPr>
                <w:i/>
                <w:iCs/>
              </w:rPr>
              <w:t xml:space="preserve">and efficient </w:t>
            </w:r>
            <w:r w:rsidR="002B4762" w:rsidRPr="00510823">
              <w:rPr>
                <w:i/>
                <w:iCs/>
              </w:rPr>
              <w:t xml:space="preserve">movement </w:t>
            </w:r>
            <w:r w:rsidR="00EE3363" w:rsidRPr="00510823">
              <w:rPr>
                <w:i/>
                <w:iCs/>
              </w:rPr>
              <w:t>of vessel traffic</w:t>
            </w:r>
          </w:p>
        </w:tc>
        <w:tc>
          <w:tcPr>
            <w:tcW w:w="990" w:type="dxa"/>
          </w:tcPr>
          <w:p w14:paraId="6FD9DC2B" w14:textId="533DE0FB" w:rsidR="002B4762" w:rsidRPr="00793C1A" w:rsidRDefault="00510823" w:rsidP="00A31388">
            <w:pPr>
              <w:pStyle w:val="Tabletext"/>
            </w:pPr>
            <w:r>
              <w:t>3.4.1.1</w:t>
            </w:r>
          </w:p>
        </w:tc>
        <w:tc>
          <w:tcPr>
            <w:tcW w:w="7105" w:type="dxa"/>
          </w:tcPr>
          <w:p w14:paraId="13E045D9" w14:textId="23F8445B" w:rsidR="002B4762" w:rsidRPr="00793C1A" w:rsidRDefault="00BE4C1F" w:rsidP="00A31388">
            <w:pPr>
              <w:pStyle w:val="Tabletext"/>
            </w:pPr>
            <w:r w:rsidRPr="00793C1A">
              <w:t>Restrictions to ship routeing</w:t>
            </w:r>
            <w:r w:rsidR="008870AD" w:rsidRPr="00793C1A">
              <w:t xml:space="preserve"> </w:t>
            </w:r>
            <w:r w:rsidR="00822817" w:rsidRPr="00793C1A">
              <w:t>(</w:t>
            </w:r>
            <w:r w:rsidR="00E45B88" w:rsidRPr="00793C1A">
              <w:t xml:space="preserve">i.e. </w:t>
            </w:r>
            <w:r w:rsidR="002B4762" w:rsidRPr="00793C1A">
              <w:t xml:space="preserve">channel </w:t>
            </w:r>
            <w:r w:rsidR="00E45B88" w:rsidRPr="00793C1A">
              <w:t xml:space="preserve">design, </w:t>
            </w:r>
            <w:r w:rsidR="002B4762" w:rsidRPr="00793C1A">
              <w:t>geography,</w:t>
            </w:r>
            <w:r w:rsidR="00E45B88" w:rsidRPr="00793C1A">
              <w:t xml:space="preserve"> bathymetry</w:t>
            </w:r>
            <w:r w:rsidR="003C614B" w:rsidRPr="00793C1A">
              <w:t>,</w:t>
            </w:r>
            <w:r w:rsidR="002B4762" w:rsidRPr="00793C1A">
              <w:t xml:space="preserve"> traffic restriction areas, anchorage areas, obstructions</w:t>
            </w:r>
            <w:r w:rsidR="00822817" w:rsidRPr="00793C1A">
              <w:t>, etc)</w:t>
            </w:r>
            <w:r w:rsidR="002B4762" w:rsidRPr="00793C1A">
              <w:t xml:space="preserve"> </w:t>
            </w:r>
          </w:p>
        </w:tc>
        <w:tc>
          <w:tcPr>
            <w:tcW w:w="683" w:type="dxa"/>
          </w:tcPr>
          <w:p w14:paraId="1DE462C9" w14:textId="77777777" w:rsidR="002B4762" w:rsidRPr="00793C1A" w:rsidRDefault="002B4762" w:rsidP="00A31388">
            <w:pPr>
              <w:pStyle w:val="Tabletext"/>
            </w:pPr>
            <w:r w:rsidRPr="00793C1A">
              <w:t>4</w:t>
            </w:r>
          </w:p>
        </w:tc>
      </w:tr>
      <w:tr w:rsidR="002B4762" w:rsidRPr="00793C1A" w14:paraId="3F9B3BBE" w14:textId="77777777" w:rsidTr="002B4762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0AA711BB" w14:textId="77777777" w:rsidR="002B4762" w:rsidRPr="00510823" w:rsidRDefault="002B4762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465FE715" w14:textId="77777777" w:rsidR="002B4762" w:rsidRPr="00510823" w:rsidRDefault="002B4762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6830FAA6" w14:textId="1ED4A9D8" w:rsidR="002B4762" w:rsidRPr="00793C1A" w:rsidRDefault="00510823" w:rsidP="00A31388">
            <w:pPr>
              <w:pStyle w:val="Tabletext"/>
            </w:pPr>
            <w:r>
              <w:t>3.4.1.2</w:t>
            </w:r>
          </w:p>
        </w:tc>
        <w:tc>
          <w:tcPr>
            <w:tcW w:w="7105" w:type="dxa"/>
          </w:tcPr>
          <w:p w14:paraId="3A0CB355" w14:textId="595A670D" w:rsidR="002B4762" w:rsidRPr="00793C1A" w:rsidRDefault="00BE4C1F" w:rsidP="00A31388">
            <w:pPr>
              <w:pStyle w:val="Tabletext"/>
            </w:pPr>
            <w:r w:rsidRPr="00793C1A">
              <w:t>Interaction of ship traffic in the</w:t>
            </w:r>
            <w:r w:rsidR="00D463F9" w:rsidRPr="00793C1A">
              <w:t xml:space="preserve"> VTS area </w:t>
            </w:r>
            <w:r w:rsidRPr="00793C1A">
              <w:t>(</w:t>
            </w:r>
            <w:r w:rsidR="00D463F9" w:rsidRPr="00793C1A">
              <w:t xml:space="preserve"> </w:t>
            </w:r>
            <w:r w:rsidR="003C614B" w:rsidRPr="00793C1A">
              <w:t xml:space="preserve">i.e. </w:t>
            </w:r>
            <w:r w:rsidR="002B4762" w:rsidRPr="00793C1A">
              <w:t xml:space="preserve">ship </w:t>
            </w:r>
            <w:r w:rsidR="00D463F9" w:rsidRPr="00793C1A">
              <w:t>type</w:t>
            </w:r>
            <w:r w:rsidR="008870AD" w:rsidRPr="00793C1A">
              <w:t>s</w:t>
            </w:r>
            <w:r w:rsidR="00D463F9" w:rsidRPr="00793C1A">
              <w:t xml:space="preserve"> and </w:t>
            </w:r>
            <w:r w:rsidR="002B4762" w:rsidRPr="00793C1A">
              <w:t>characteristics, cargo</w:t>
            </w:r>
            <w:r w:rsidRPr="00793C1A">
              <w:t>, operations</w:t>
            </w:r>
            <w:r w:rsidR="00822817" w:rsidRPr="00793C1A">
              <w:t>, etc.)</w:t>
            </w:r>
            <w:r w:rsidR="002B4762" w:rsidRPr="00793C1A">
              <w:t xml:space="preserve">  </w:t>
            </w:r>
          </w:p>
        </w:tc>
        <w:tc>
          <w:tcPr>
            <w:tcW w:w="683" w:type="dxa"/>
          </w:tcPr>
          <w:p w14:paraId="1448957B" w14:textId="77777777" w:rsidR="002B4762" w:rsidRPr="00793C1A" w:rsidRDefault="002B4762" w:rsidP="00A31388">
            <w:pPr>
              <w:pStyle w:val="Tabletext"/>
            </w:pPr>
            <w:r w:rsidRPr="00793C1A">
              <w:t>4</w:t>
            </w:r>
          </w:p>
        </w:tc>
      </w:tr>
      <w:tr w:rsidR="002B4762" w:rsidRPr="00793C1A" w14:paraId="7FD497F4" w14:textId="77777777" w:rsidTr="002B4762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414FBA5F" w14:textId="77777777" w:rsidR="002B4762" w:rsidRPr="00510823" w:rsidRDefault="002B4762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2AAD99E4" w14:textId="77777777" w:rsidR="002B4762" w:rsidRPr="00510823" w:rsidRDefault="002B4762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60F58F53" w14:textId="47368E0D" w:rsidR="002B4762" w:rsidRPr="00793C1A" w:rsidRDefault="00510823" w:rsidP="00A31388">
            <w:pPr>
              <w:pStyle w:val="Tabletext"/>
            </w:pPr>
            <w:r>
              <w:t>3.4.1.3</w:t>
            </w:r>
          </w:p>
        </w:tc>
        <w:tc>
          <w:tcPr>
            <w:tcW w:w="7105" w:type="dxa"/>
          </w:tcPr>
          <w:p w14:paraId="478858A4" w14:textId="6FFE4F59" w:rsidR="002B4762" w:rsidRPr="00793C1A" w:rsidRDefault="00D463F9" w:rsidP="00A31388">
            <w:pPr>
              <w:pStyle w:val="Tabletext"/>
            </w:pPr>
            <w:r w:rsidRPr="00793C1A">
              <w:t>Situational i</w:t>
            </w:r>
            <w:r w:rsidR="002B4762" w:rsidRPr="00793C1A">
              <w:t xml:space="preserve">nformation </w:t>
            </w:r>
            <w:r w:rsidR="00822817" w:rsidRPr="00793C1A">
              <w:t>(</w:t>
            </w:r>
            <w:r w:rsidR="003C614B" w:rsidRPr="00793C1A">
              <w:t>i.e.</w:t>
            </w:r>
            <w:r w:rsidR="002B4762" w:rsidRPr="00793C1A">
              <w:t xml:space="preserve"> waterway</w:t>
            </w:r>
            <w:r w:rsidR="00822817" w:rsidRPr="00793C1A">
              <w:t xml:space="preserve"> congestion, availability of berth</w:t>
            </w:r>
            <w:r w:rsidR="00E45B88" w:rsidRPr="00793C1A">
              <w:t>, small vessel activity</w:t>
            </w:r>
            <w:r w:rsidR="002B4762" w:rsidRPr="00793C1A">
              <w:t>, regattas, fishing</w:t>
            </w:r>
            <w:r w:rsidRPr="00793C1A">
              <w:t xml:space="preserve"> activity</w:t>
            </w:r>
            <w:r w:rsidR="002B4762" w:rsidRPr="00793C1A">
              <w:t>, etc)</w:t>
            </w:r>
          </w:p>
        </w:tc>
        <w:tc>
          <w:tcPr>
            <w:tcW w:w="683" w:type="dxa"/>
          </w:tcPr>
          <w:p w14:paraId="54BD5E39" w14:textId="77777777" w:rsidR="002B4762" w:rsidRPr="00793C1A" w:rsidRDefault="002B4762" w:rsidP="00A31388">
            <w:pPr>
              <w:pStyle w:val="Tabletext"/>
            </w:pPr>
            <w:r w:rsidRPr="00793C1A">
              <w:t>4</w:t>
            </w:r>
          </w:p>
        </w:tc>
      </w:tr>
      <w:tr w:rsidR="002B4762" w:rsidRPr="00793C1A" w14:paraId="790862CD" w14:textId="77777777" w:rsidTr="002B4762">
        <w:tblPrEx>
          <w:jc w:val="left"/>
        </w:tblPrEx>
        <w:trPr>
          <w:trHeight w:val="341"/>
        </w:trPr>
        <w:tc>
          <w:tcPr>
            <w:tcW w:w="851" w:type="dxa"/>
            <w:vMerge/>
          </w:tcPr>
          <w:p w14:paraId="19D67762" w14:textId="77777777" w:rsidR="002B4762" w:rsidRPr="00510823" w:rsidRDefault="002B4762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53AEBB4C" w14:textId="77777777" w:rsidR="002B4762" w:rsidRPr="00510823" w:rsidRDefault="002B4762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7154447F" w14:textId="1D820B95" w:rsidR="002B4762" w:rsidRPr="00793C1A" w:rsidRDefault="00510823" w:rsidP="00A31388">
            <w:pPr>
              <w:pStyle w:val="Tabletext"/>
            </w:pPr>
            <w:r>
              <w:t>3.4.1.4</w:t>
            </w:r>
          </w:p>
        </w:tc>
        <w:tc>
          <w:tcPr>
            <w:tcW w:w="7105" w:type="dxa"/>
          </w:tcPr>
          <w:p w14:paraId="48D4BFEF" w14:textId="5C49E869" w:rsidR="002B4762" w:rsidRPr="00793C1A" w:rsidRDefault="002B4762" w:rsidP="00A31388">
            <w:pPr>
              <w:pStyle w:val="Tabletext"/>
            </w:pPr>
            <w:r w:rsidRPr="00793C1A">
              <w:t xml:space="preserve">Environmental </w:t>
            </w:r>
            <w:r w:rsidR="00D463F9" w:rsidRPr="00793C1A">
              <w:t xml:space="preserve">considerations </w:t>
            </w:r>
            <w:r w:rsidR="00E45B88" w:rsidRPr="00793C1A">
              <w:t>(i.e.</w:t>
            </w:r>
            <w:r w:rsidR="00D463F9" w:rsidRPr="00793C1A">
              <w:t xml:space="preserve"> </w:t>
            </w:r>
            <w:r w:rsidRPr="00793C1A">
              <w:t>visibility, waterspouts, dust storms, pollution, etc</w:t>
            </w:r>
          </w:p>
        </w:tc>
        <w:tc>
          <w:tcPr>
            <w:tcW w:w="683" w:type="dxa"/>
          </w:tcPr>
          <w:p w14:paraId="24D42126" w14:textId="77777777" w:rsidR="002B4762" w:rsidRPr="00793C1A" w:rsidRDefault="002B4762" w:rsidP="00A31388">
            <w:pPr>
              <w:pStyle w:val="Tabletext"/>
            </w:pPr>
            <w:r w:rsidRPr="00793C1A">
              <w:t>4</w:t>
            </w:r>
          </w:p>
        </w:tc>
      </w:tr>
      <w:tr w:rsidR="002B4762" w:rsidRPr="00793C1A" w14:paraId="6991A681" w14:textId="77777777" w:rsidTr="002B4762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274800CC" w14:textId="77777777" w:rsidR="002B4762" w:rsidRPr="00510823" w:rsidRDefault="002B4762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10536522" w14:textId="77777777" w:rsidR="002B4762" w:rsidRPr="00510823" w:rsidRDefault="002B4762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6A5B86B7" w14:textId="77777777" w:rsidR="002B4762" w:rsidRPr="00793C1A" w:rsidRDefault="002B4762" w:rsidP="00A31388">
            <w:pPr>
              <w:pStyle w:val="Tabletext"/>
            </w:pPr>
          </w:p>
        </w:tc>
        <w:tc>
          <w:tcPr>
            <w:tcW w:w="7105" w:type="dxa"/>
          </w:tcPr>
          <w:p w14:paraId="544C119E" w14:textId="0C172077" w:rsidR="002B4762" w:rsidRPr="00793C1A" w:rsidRDefault="00510823" w:rsidP="00A31388">
            <w:pPr>
              <w:pStyle w:val="Tabletext"/>
            </w:pPr>
            <w:r>
              <w:t>[other?]</w:t>
            </w:r>
          </w:p>
        </w:tc>
        <w:tc>
          <w:tcPr>
            <w:tcW w:w="683" w:type="dxa"/>
          </w:tcPr>
          <w:p w14:paraId="054CACE6" w14:textId="77777777" w:rsidR="002B4762" w:rsidRPr="00793C1A" w:rsidRDefault="002B4762" w:rsidP="00A31388">
            <w:pPr>
              <w:pStyle w:val="Tabletext"/>
            </w:pPr>
          </w:p>
        </w:tc>
      </w:tr>
      <w:tr w:rsidR="00256D8A" w:rsidRPr="002A0F96" w14:paraId="5E27516E" w14:textId="77777777" w:rsidTr="0013397A">
        <w:tblPrEx>
          <w:jc w:val="left"/>
        </w:tblPrEx>
        <w:tc>
          <w:tcPr>
            <w:tcW w:w="851" w:type="dxa"/>
            <w:vMerge w:val="restart"/>
          </w:tcPr>
          <w:p w14:paraId="7A2C3AD0" w14:textId="0FC02EE1" w:rsidR="00256D8A" w:rsidRPr="00510823" w:rsidRDefault="00256D8A" w:rsidP="00A31388">
            <w:pPr>
              <w:pStyle w:val="Tabletext"/>
              <w:rPr>
                <w:b/>
                <w:bCs/>
              </w:rPr>
            </w:pPr>
            <w:r w:rsidRPr="00510823">
              <w:rPr>
                <w:b/>
                <w:bCs/>
              </w:rPr>
              <w:t>3.4.</w:t>
            </w:r>
            <w:r w:rsidR="00510823">
              <w:rPr>
                <w:b/>
                <w:bCs/>
              </w:rPr>
              <w:t>2</w:t>
            </w:r>
          </w:p>
        </w:tc>
        <w:tc>
          <w:tcPr>
            <w:tcW w:w="4459" w:type="dxa"/>
            <w:vMerge w:val="restart"/>
          </w:tcPr>
          <w:p w14:paraId="63BC3DFA" w14:textId="1C1F1A31" w:rsidR="00256D8A" w:rsidRPr="00D80A24" w:rsidRDefault="00256D8A" w:rsidP="00A31388">
            <w:pPr>
              <w:pStyle w:val="Tabletext"/>
              <w:rPr>
                <w:i/>
                <w:iCs/>
              </w:rPr>
            </w:pPr>
            <w:r w:rsidRPr="00D80A24">
              <w:rPr>
                <w:i/>
                <w:iCs/>
              </w:rPr>
              <w:t xml:space="preserve">Organise ships </w:t>
            </w:r>
            <w:r w:rsidR="00675ED9" w:rsidRPr="00D80A24">
              <w:rPr>
                <w:i/>
                <w:iCs/>
              </w:rPr>
              <w:t>ship traffic to manage risk</w:t>
            </w:r>
            <w:r w:rsidRPr="00D80A24">
              <w:rPr>
                <w:i/>
                <w:iCs/>
              </w:rPr>
              <w:t xml:space="preserve"> </w:t>
            </w:r>
            <w:r w:rsidR="00675ED9" w:rsidRPr="00D80A24">
              <w:rPr>
                <w:i/>
                <w:iCs/>
              </w:rPr>
              <w:t>and</w:t>
            </w:r>
            <w:r w:rsidRPr="00D80A24">
              <w:rPr>
                <w:i/>
                <w:iCs/>
              </w:rPr>
              <w:t xml:space="preserve"> maintain a safe and efficient waterway</w:t>
            </w:r>
          </w:p>
          <w:p w14:paraId="40EA900E" w14:textId="01A53E22" w:rsidR="00256D8A" w:rsidRPr="00D80A24" w:rsidRDefault="00256D8A" w:rsidP="00A31388">
            <w:pPr>
              <w:pStyle w:val="Tabletext"/>
              <w:rPr>
                <w:i/>
                <w:iCs/>
              </w:rPr>
            </w:pPr>
          </w:p>
          <w:p w14:paraId="0DD926C4" w14:textId="2DED6A99" w:rsidR="00256D8A" w:rsidRPr="00D80A24" w:rsidRDefault="00256D8A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5EB0E194" w14:textId="26B1BC49" w:rsidR="00256D8A" w:rsidRPr="00D80A24" w:rsidRDefault="00D80A24" w:rsidP="00A31388">
            <w:pPr>
              <w:pStyle w:val="Tabletext"/>
            </w:pPr>
            <w:r w:rsidRPr="00D80A24">
              <w:t>3.4.2.1</w:t>
            </w:r>
          </w:p>
        </w:tc>
        <w:tc>
          <w:tcPr>
            <w:tcW w:w="7105" w:type="dxa"/>
          </w:tcPr>
          <w:p w14:paraId="42CAC355" w14:textId="7F112D99" w:rsidR="00256D8A" w:rsidRPr="002A0F96" w:rsidRDefault="00675ED9" w:rsidP="00A31388">
            <w:pPr>
              <w:pStyle w:val="Tabletext"/>
            </w:pPr>
            <w:r>
              <w:t xml:space="preserve">Routine (normal) </w:t>
            </w:r>
            <w:r w:rsidR="00256D8A">
              <w:t xml:space="preserve">Traffic patterns </w:t>
            </w:r>
          </w:p>
        </w:tc>
        <w:tc>
          <w:tcPr>
            <w:tcW w:w="683" w:type="dxa"/>
          </w:tcPr>
          <w:p w14:paraId="77B4622D" w14:textId="77777777" w:rsidR="00256D8A" w:rsidRPr="002A0F96" w:rsidRDefault="00256D8A" w:rsidP="00A31388">
            <w:pPr>
              <w:pStyle w:val="Tabletext"/>
            </w:pPr>
            <w:r>
              <w:t>4</w:t>
            </w:r>
          </w:p>
        </w:tc>
      </w:tr>
      <w:tr w:rsidR="00256D8A" w:rsidRPr="002A0F96" w14:paraId="062AEF6C" w14:textId="77777777" w:rsidTr="0013397A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256BD72F" w14:textId="77777777" w:rsidR="00256D8A" w:rsidRPr="002A0F96" w:rsidRDefault="00256D8A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352AE0F8" w14:textId="77777777" w:rsidR="00256D8A" w:rsidRPr="00D80A24" w:rsidRDefault="00256D8A" w:rsidP="00A31388">
            <w:pPr>
              <w:pStyle w:val="Tabletext"/>
            </w:pPr>
          </w:p>
        </w:tc>
        <w:tc>
          <w:tcPr>
            <w:tcW w:w="990" w:type="dxa"/>
          </w:tcPr>
          <w:p w14:paraId="49055B17" w14:textId="21AEEECA" w:rsidR="00256D8A" w:rsidRPr="00D80A24" w:rsidRDefault="00D80A24" w:rsidP="00A31388">
            <w:pPr>
              <w:pStyle w:val="Tabletext"/>
            </w:pPr>
            <w:r w:rsidRPr="00D80A24">
              <w:t>3.4.2.2</w:t>
            </w:r>
          </w:p>
        </w:tc>
        <w:tc>
          <w:tcPr>
            <w:tcW w:w="7105" w:type="dxa"/>
          </w:tcPr>
          <w:p w14:paraId="6D8468C1" w14:textId="70A30C3B" w:rsidR="00256D8A" w:rsidRPr="002A0F96" w:rsidRDefault="00256D8A" w:rsidP="00A31388">
            <w:pPr>
              <w:pStyle w:val="Tabletext"/>
            </w:pPr>
            <w:r>
              <w:t>Non-routine</w:t>
            </w:r>
            <w:r w:rsidR="00675ED9">
              <w:t xml:space="preserve"> (abnormal)</w:t>
            </w:r>
            <w:r>
              <w:t xml:space="preserve"> traffic patterns (</w:t>
            </w:r>
            <w:r w:rsidR="00675ED9">
              <w:t xml:space="preserve">i.e. </w:t>
            </w:r>
            <w:r>
              <w:t>rogue vessels, sudden change in weather, etc)</w:t>
            </w:r>
          </w:p>
        </w:tc>
        <w:tc>
          <w:tcPr>
            <w:tcW w:w="683" w:type="dxa"/>
          </w:tcPr>
          <w:p w14:paraId="0BB3A76E" w14:textId="510F35B3" w:rsidR="00256D8A" w:rsidRPr="002A0F96" w:rsidRDefault="00256D8A" w:rsidP="00A31388">
            <w:pPr>
              <w:pStyle w:val="Tabletext"/>
            </w:pPr>
          </w:p>
        </w:tc>
      </w:tr>
      <w:tr w:rsidR="00256D8A" w:rsidRPr="00A83AC3" w14:paraId="725F886E" w14:textId="77777777" w:rsidTr="0013397A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382FA826" w14:textId="77777777" w:rsidR="00256D8A" w:rsidRPr="00DE73D5" w:rsidRDefault="00256D8A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17529033" w14:textId="77777777" w:rsidR="00256D8A" w:rsidRPr="00D80A24" w:rsidRDefault="00256D8A" w:rsidP="00A31388">
            <w:pPr>
              <w:pStyle w:val="Tabletext"/>
            </w:pPr>
          </w:p>
        </w:tc>
        <w:tc>
          <w:tcPr>
            <w:tcW w:w="990" w:type="dxa"/>
          </w:tcPr>
          <w:p w14:paraId="5572B890" w14:textId="5B2D1991" w:rsidR="00256D8A" w:rsidRPr="00D80A24" w:rsidRDefault="00D80A24" w:rsidP="00A31388">
            <w:pPr>
              <w:pStyle w:val="Tabletext"/>
            </w:pPr>
            <w:r w:rsidRPr="00D80A24">
              <w:t>3.4.2.3</w:t>
            </w:r>
          </w:p>
        </w:tc>
        <w:tc>
          <w:tcPr>
            <w:tcW w:w="7105" w:type="dxa"/>
          </w:tcPr>
          <w:p w14:paraId="2D1F4375" w14:textId="7EF4E783" w:rsidR="00256D8A" w:rsidRPr="007D5D29" w:rsidRDefault="00256D8A" w:rsidP="00A31388">
            <w:pPr>
              <w:pStyle w:val="Tabletext"/>
            </w:pPr>
            <w:r>
              <w:t xml:space="preserve">Voyage </w:t>
            </w:r>
            <w:r w:rsidR="00D80A24">
              <w:t>(</w:t>
            </w:r>
            <w:r>
              <w:t>passage</w:t>
            </w:r>
            <w:r w:rsidR="00D80A24">
              <w:t>)</w:t>
            </w:r>
            <w:r>
              <w:t xml:space="preserve"> plans</w:t>
            </w:r>
          </w:p>
        </w:tc>
        <w:tc>
          <w:tcPr>
            <w:tcW w:w="683" w:type="dxa"/>
          </w:tcPr>
          <w:p w14:paraId="236B9C7F" w14:textId="77777777" w:rsidR="00256D8A" w:rsidRPr="007D5D29" w:rsidRDefault="00256D8A" w:rsidP="00A31388">
            <w:pPr>
              <w:pStyle w:val="Tabletext"/>
            </w:pPr>
            <w:r>
              <w:t>4</w:t>
            </w:r>
          </w:p>
        </w:tc>
      </w:tr>
      <w:tr w:rsidR="00256D8A" w:rsidRPr="00A83AC3" w14:paraId="6165913B" w14:textId="77777777" w:rsidTr="0013397A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5601CB10" w14:textId="77777777" w:rsidR="00256D8A" w:rsidRPr="00DE73D5" w:rsidRDefault="00256D8A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1DD7FC42" w14:textId="77777777" w:rsidR="00256D8A" w:rsidRPr="00DE73D5" w:rsidRDefault="00256D8A" w:rsidP="00A31388">
            <w:pPr>
              <w:pStyle w:val="Tabletext"/>
            </w:pPr>
          </w:p>
        </w:tc>
        <w:tc>
          <w:tcPr>
            <w:tcW w:w="990" w:type="dxa"/>
          </w:tcPr>
          <w:p w14:paraId="01F5227B" w14:textId="1CC0A130" w:rsidR="00256D8A" w:rsidRPr="009B296E" w:rsidRDefault="00256D8A" w:rsidP="00A31388">
            <w:pPr>
              <w:pStyle w:val="Tabletext"/>
            </w:pPr>
          </w:p>
        </w:tc>
        <w:tc>
          <w:tcPr>
            <w:tcW w:w="7105" w:type="dxa"/>
          </w:tcPr>
          <w:p w14:paraId="34388C7F" w14:textId="51A759C9" w:rsidR="00256D8A" w:rsidRPr="007D5D29" w:rsidRDefault="00256D8A" w:rsidP="00A31388">
            <w:pPr>
              <w:pStyle w:val="Tabletext"/>
            </w:pPr>
          </w:p>
        </w:tc>
        <w:tc>
          <w:tcPr>
            <w:tcW w:w="683" w:type="dxa"/>
          </w:tcPr>
          <w:p w14:paraId="7872A65F" w14:textId="1C2C6191" w:rsidR="00256D8A" w:rsidRPr="007D5D29" w:rsidRDefault="00256D8A" w:rsidP="00A31388">
            <w:pPr>
              <w:pStyle w:val="Tabletext"/>
            </w:pPr>
          </w:p>
        </w:tc>
      </w:tr>
      <w:tr w:rsidR="003A3B30" w:rsidRPr="00755FEE" w14:paraId="265BF71D" w14:textId="77777777" w:rsidTr="0013397A">
        <w:trPr>
          <w:trHeight w:val="343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70805EDD" w14:textId="49CC53C1" w:rsidR="003A3B30" w:rsidRPr="00D80A24" w:rsidRDefault="003A3B30" w:rsidP="00A31388">
            <w:pPr>
              <w:pStyle w:val="Tabletext"/>
              <w:rPr>
                <w:b/>
                <w:bCs/>
              </w:rPr>
            </w:pPr>
            <w:r w:rsidRPr="00D80A24">
              <w:rPr>
                <w:b/>
                <w:bCs/>
              </w:rPr>
              <w:t>3.5</w:t>
            </w:r>
          </w:p>
        </w:tc>
        <w:tc>
          <w:tcPr>
            <w:tcW w:w="4459" w:type="dxa"/>
            <w:shd w:val="clear" w:color="auto" w:fill="F2F2F2" w:themeFill="background1" w:themeFillShade="F2"/>
          </w:tcPr>
          <w:p w14:paraId="07C42984" w14:textId="37DB40E9" w:rsidR="003A3B30" w:rsidRPr="00D80A24" w:rsidRDefault="003A3B30" w:rsidP="00A31388">
            <w:pPr>
              <w:pStyle w:val="Tabletext"/>
              <w:rPr>
                <w:b/>
                <w:bCs/>
                <w:i/>
              </w:rPr>
            </w:pPr>
            <w:r w:rsidRPr="00D80A24">
              <w:rPr>
                <w:b/>
                <w:bCs/>
              </w:rPr>
              <w:t xml:space="preserve">Respond to unsafe situations 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0B796FB8" w14:textId="77777777" w:rsidR="003A3B30" w:rsidRPr="00755FEE" w:rsidRDefault="003A3B30" w:rsidP="00A31388">
            <w:pPr>
              <w:pStyle w:val="Tabletext"/>
            </w:pPr>
          </w:p>
        </w:tc>
        <w:tc>
          <w:tcPr>
            <w:tcW w:w="7105" w:type="dxa"/>
            <w:shd w:val="clear" w:color="auto" w:fill="F2F2F2" w:themeFill="background1" w:themeFillShade="F2"/>
          </w:tcPr>
          <w:p w14:paraId="4CBF9340" w14:textId="77777777" w:rsidR="003A3B30" w:rsidRPr="00755FEE" w:rsidRDefault="003A3B30" w:rsidP="00A31388">
            <w:pPr>
              <w:pStyle w:val="Tabletext"/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6C80DAEF" w14:textId="77777777" w:rsidR="003A3B30" w:rsidRPr="00755FEE" w:rsidRDefault="003A3B30" w:rsidP="00A31388">
            <w:pPr>
              <w:pStyle w:val="Tabletext"/>
            </w:pPr>
          </w:p>
        </w:tc>
      </w:tr>
      <w:tr w:rsidR="00387735" w:rsidRPr="00A83AC3" w14:paraId="350C59F3" w14:textId="77777777" w:rsidTr="00322C1B">
        <w:tblPrEx>
          <w:jc w:val="left"/>
        </w:tblPrEx>
        <w:trPr>
          <w:trHeight w:val="494"/>
        </w:trPr>
        <w:tc>
          <w:tcPr>
            <w:tcW w:w="851" w:type="dxa"/>
            <w:vMerge w:val="restart"/>
          </w:tcPr>
          <w:p w14:paraId="62DB0132" w14:textId="7DC1B1E0" w:rsidR="00387735" w:rsidRPr="00D80A24" w:rsidRDefault="00B67E25" w:rsidP="00A31388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3.5.1</w:t>
            </w:r>
          </w:p>
        </w:tc>
        <w:tc>
          <w:tcPr>
            <w:tcW w:w="4459" w:type="dxa"/>
            <w:vMerge w:val="restart"/>
          </w:tcPr>
          <w:p w14:paraId="06C9BC33" w14:textId="06B57577" w:rsidR="00387735" w:rsidRPr="00D80A24" w:rsidRDefault="00387735" w:rsidP="00A31388">
            <w:pPr>
              <w:pStyle w:val="Tabletext"/>
              <w:rPr>
                <w:i/>
                <w:iCs/>
              </w:rPr>
            </w:pPr>
            <w:r w:rsidRPr="00D80A24">
              <w:rPr>
                <w:i/>
                <w:iCs/>
              </w:rPr>
              <w:t xml:space="preserve">Monitor ship traffic to </w:t>
            </w:r>
            <w:r w:rsidR="00B67E25">
              <w:rPr>
                <w:i/>
                <w:iCs/>
              </w:rPr>
              <w:t>identify unsafe situations</w:t>
            </w:r>
            <w:r w:rsidRPr="00D80A24">
              <w:rPr>
                <w:i/>
                <w:iCs/>
              </w:rPr>
              <w:t xml:space="preserve"> </w:t>
            </w:r>
          </w:p>
        </w:tc>
        <w:tc>
          <w:tcPr>
            <w:tcW w:w="990" w:type="dxa"/>
          </w:tcPr>
          <w:p w14:paraId="0445ACA0" w14:textId="046625FF" w:rsidR="00387735" w:rsidRDefault="00B67E25" w:rsidP="00A31388">
            <w:pPr>
              <w:pStyle w:val="Tabletext"/>
            </w:pPr>
            <w:r>
              <w:t>3.5.1.1</w:t>
            </w:r>
          </w:p>
        </w:tc>
        <w:tc>
          <w:tcPr>
            <w:tcW w:w="7105" w:type="dxa"/>
          </w:tcPr>
          <w:p w14:paraId="05F7A017" w14:textId="3932FD9B" w:rsidR="00387735" w:rsidRDefault="00387735" w:rsidP="00A31388">
            <w:pPr>
              <w:pStyle w:val="Tabletext"/>
            </w:pPr>
            <w:r>
              <w:t>Situational awareness</w:t>
            </w:r>
          </w:p>
        </w:tc>
        <w:tc>
          <w:tcPr>
            <w:tcW w:w="683" w:type="dxa"/>
          </w:tcPr>
          <w:p w14:paraId="07C53EF1" w14:textId="77777777" w:rsidR="00387735" w:rsidRDefault="00387735" w:rsidP="00A31388">
            <w:pPr>
              <w:pStyle w:val="Tabletext"/>
            </w:pPr>
            <w:r>
              <w:t>4</w:t>
            </w:r>
          </w:p>
        </w:tc>
      </w:tr>
      <w:tr w:rsidR="00387735" w:rsidRPr="00A83AC3" w14:paraId="59CFE7FE" w14:textId="77777777" w:rsidTr="00322C1B">
        <w:tblPrEx>
          <w:jc w:val="left"/>
        </w:tblPrEx>
        <w:trPr>
          <w:trHeight w:val="710"/>
        </w:trPr>
        <w:tc>
          <w:tcPr>
            <w:tcW w:w="851" w:type="dxa"/>
            <w:vMerge/>
          </w:tcPr>
          <w:p w14:paraId="35E3942C" w14:textId="77777777" w:rsidR="00387735" w:rsidRPr="00D80A24" w:rsidRDefault="0038773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76B82E1A" w14:textId="77777777" w:rsidR="00387735" w:rsidRPr="00D80A24" w:rsidRDefault="00387735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12CD9EA6" w14:textId="074EC86E" w:rsidR="00387735" w:rsidRDefault="00B67E25" w:rsidP="00A31388">
            <w:pPr>
              <w:pStyle w:val="Tabletext"/>
            </w:pPr>
            <w:r>
              <w:t>3.5.1.2</w:t>
            </w:r>
          </w:p>
        </w:tc>
        <w:tc>
          <w:tcPr>
            <w:tcW w:w="7105" w:type="dxa"/>
          </w:tcPr>
          <w:p w14:paraId="754BFBE0" w14:textId="77777777" w:rsidR="00387735" w:rsidRDefault="00387735" w:rsidP="00A31388">
            <w:pPr>
              <w:pStyle w:val="Tabletext"/>
            </w:pPr>
            <w:r>
              <w:t xml:space="preserve">Tools for determining relevant vessel traffic information (i.e. </w:t>
            </w:r>
            <w:r w:rsidRPr="00BB104A">
              <w:t>risk of collision, unclear intentions, non-routine action, blind corner etc</w:t>
            </w:r>
          </w:p>
        </w:tc>
        <w:tc>
          <w:tcPr>
            <w:tcW w:w="683" w:type="dxa"/>
          </w:tcPr>
          <w:p w14:paraId="7F0ABBB4" w14:textId="77777777" w:rsidR="00387735" w:rsidRDefault="00387735" w:rsidP="00A31388">
            <w:pPr>
              <w:pStyle w:val="Tabletext"/>
            </w:pPr>
            <w:r>
              <w:t>4</w:t>
            </w:r>
          </w:p>
        </w:tc>
      </w:tr>
      <w:tr w:rsidR="00387735" w:rsidRPr="00A83AC3" w14:paraId="44D480C3" w14:textId="77777777" w:rsidTr="00A85210">
        <w:tblPrEx>
          <w:jc w:val="left"/>
        </w:tblPrEx>
        <w:trPr>
          <w:trHeight w:val="70"/>
        </w:trPr>
        <w:tc>
          <w:tcPr>
            <w:tcW w:w="851" w:type="dxa"/>
            <w:vMerge/>
          </w:tcPr>
          <w:p w14:paraId="1803E201" w14:textId="77777777" w:rsidR="00387735" w:rsidRPr="00D80A24" w:rsidRDefault="00387735" w:rsidP="00A31388">
            <w:pPr>
              <w:pStyle w:val="Tabletext"/>
              <w:rPr>
                <w:b/>
                <w:bCs/>
              </w:rPr>
            </w:pPr>
          </w:p>
        </w:tc>
        <w:tc>
          <w:tcPr>
            <w:tcW w:w="4459" w:type="dxa"/>
            <w:vMerge/>
          </w:tcPr>
          <w:p w14:paraId="6801F4F6" w14:textId="77777777" w:rsidR="00387735" w:rsidRPr="00D80A24" w:rsidRDefault="00387735" w:rsidP="00A31388">
            <w:pPr>
              <w:pStyle w:val="Tabletext"/>
              <w:rPr>
                <w:i/>
                <w:iCs/>
              </w:rPr>
            </w:pPr>
          </w:p>
        </w:tc>
        <w:tc>
          <w:tcPr>
            <w:tcW w:w="990" w:type="dxa"/>
          </w:tcPr>
          <w:p w14:paraId="2E1F6ED7" w14:textId="5061C992" w:rsidR="00387735" w:rsidRDefault="00B67E25" w:rsidP="00A31388">
            <w:pPr>
              <w:pStyle w:val="Tabletext"/>
            </w:pPr>
            <w:r>
              <w:t>3.5.1.3</w:t>
            </w:r>
          </w:p>
        </w:tc>
        <w:tc>
          <w:tcPr>
            <w:tcW w:w="7105" w:type="dxa"/>
          </w:tcPr>
          <w:p w14:paraId="06EBF00C" w14:textId="77777777" w:rsidR="00387735" w:rsidRDefault="00387735" w:rsidP="00A31388">
            <w:pPr>
              <w:pStyle w:val="Tabletext"/>
            </w:pPr>
            <w:r>
              <w:t>Conflict assessment (spatial (space, distance) separation / temporal (time) separation)</w:t>
            </w:r>
          </w:p>
        </w:tc>
        <w:tc>
          <w:tcPr>
            <w:tcW w:w="683" w:type="dxa"/>
          </w:tcPr>
          <w:p w14:paraId="2464A9D8" w14:textId="77777777" w:rsidR="00387735" w:rsidRDefault="00387735" w:rsidP="00A31388">
            <w:pPr>
              <w:pStyle w:val="Tabletext"/>
            </w:pPr>
            <w:r>
              <w:t>4</w:t>
            </w:r>
          </w:p>
        </w:tc>
      </w:tr>
      <w:tr w:rsidR="003A3B30" w:rsidRPr="002A0F96" w14:paraId="56BC7DCF" w14:textId="77777777" w:rsidTr="0013397A">
        <w:tblPrEx>
          <w:jc w:val="left"/>
        </w:tblPrEx>
        <w:tc>
          <w:tcPr>
            <w:tcW w:w="851" w:type="dxa"/>
            <w:vMerge w:val="restart"/>
          </w:tcPr>
          <w:p w14:paraId="1D0D8BC4" w14:textId="791E1538" w:rsidR="003A3B30" w:rsidRPr="00D80A24" w:rsidRDefault="003A3B30" w:rsidP="00A31388">
            <w:pPr>
              <w:pStyle w:val="Tabletext"/>
              <w:rPr>
                <w:b/>
                <w:bCs/>
              </w:rPr>
            </w:pPr>
            <w:r w:rsidRPr="00D80A24">
              <w:rPr>
                <w:b/>
                <w:bCs/>
              </w:rPr>
              <w:t>3.</w:t>
            </w:r>
            <w:r w:rsidR="006B0045" w:rsidRPr="00D80A24">
              <w:rPr>
                <w:b/>
                <w:bCs/>
              </w:rPr>
              <w:t>5</w:t>
            </w:r>
            <w:r w:rsidRPr="00D80A24">
              <w:rPr>
                <w:b/>
                <w:bCs/>
              </w:rPr>
              <w:t>.</w:t>
            </w:r>
            <w:r w:rsidR="00322C1B">
              <w:rPr>
                <w:b/>
                <w:bCs/>
              </w:rPr>
              <w:t>2</w:t>
            </w:r>
          </w:p>
        </w:tc>
        <w:tc>
          <w:tcPr>
            <w:tcW w:w="4459" w:type="dxa"/>
            <w:vMerge w:val="restart"/>
          </w:tcPr>
          <w:p w14:paraId="2BB7A6CF" w14:textId="3EC236B6" w:rsidR="003A3B30" w:rsidRPr="00D80A24" w:rsidRDefault="003A3B30" w:rsidP="00A31388">
            <w:pPr>
              <w:pStyle w:val="Tabletext"/>
              <w:rPr>
                <w:i/>
                <w:iCs/>
              </w:rPr>
            </w:pPr>
            <w:r w:rsidRPr="00D80A24">
              <w:rPr>
                <w:i/>
                <w:iCs/>
              </w:rPr>
              <w:t>Respond to unsafe situations to maintain a safe and efficient waterway.</w:t>
            </w:r>
          </w:p>
        </w:tc>
        <w:tc>
          <w:tcPr>
            <w:tcW w:w="990" w:type="dxa"/>
          </w:tcPr>
          <w:p w14:paraId="3F872D6A" w14:textId="18AAB480" w:rsidR="003A3B30" w:rsidRPr="002A0F96" w:rsidRDefault="003A3B30" w:rsidP="00A31388">
            <w:pPr>
              <w:pStyle w:val="Tabletext"/>
            </w:pPr>
            <w:r>
              <w:t>3.</w:t>
            </w:r>
            <w:r w:rsidR="006B0045">
              <w:t>5</w:t>
            </w:r>
            <w:r>
              <w:t>.</w:t>
            </w:r>
            <w:r w:rsidR="00322C1B">
              <w:t>2</w:t>
            </w:r>
            <w:r>
              <w:t>.1</w:t>
            </w:r>
          </w:p>
        </w:tc>
        <w:tc>
          <w:tcPr>
            <w:tcW w:w="7105" w:type="dxa"/>
          </w:tcPr>
          <w:p w14:paraId="6A5B9650" w14:textId="77777777" w:rsidR="0052359A" w:rsidRPr="0052359A" w:rsidRDefault="0052359A" w:rsidP="00A31388">
            <w:pPr>
              <w:pStyle w:val="Tabletext"/>
            </w:pPr>
            <w:r w:rsidRPr="0052359A">
              <w:t xml:space="preserve">Situations that may require intervention </w:t>
            </w:r>
          </w:p>
          <w:p w14:paraId="56A26B74" w14:textId="4402283F" w:rsidR="0052359A" w:rsidRPr="00973A06" w:rsidRDefault="00973A06" w:rsidP="00A31388">
            <w:pPr>
              <w:pStyle w:val="Tabletext"/>
            </w:pPr>
            <w:r>
              <w:lastRenderedPageBreak/>
              <w:tab/>
            </w:r>
            <w:r w:rsidR="0052359A" w:rsidRPr="00973A06">
              <w:t>Ship unsure of route or position</w:t>
            </w:r>
          </w:p>
          <w:p w14:paraId="30012CAA" w14:textId="21CEBFC5" w:rsidR="0052359A" w:rsidRPr="00973A06" w:rsidRDefault="00973A06" w:rsidP="00A31388">
            <w:pPr>
              <w:pStyle w:val="Tabletext"/>
            </w:pPr>
            <w:r>
              <w:tab/>
            </w:r>
            <w:r w:rsidR="0052359A" w:rsidRPr="00973A06">
              <w:t>Ship deviating from route</w:t>
            </w:r>
          </w:p>
          <w:p w14:paraId="381B4256" w14:textId="139FBBF7" w:rsidR="0052359A" w:rsidRPr="00973A06" w:rsidRDefault="00973A06" w:rsidP="00A31388">
            <w:pPr>
              <w:pStyle w:val="Tabletext"/>
            </w:pPr>
            <w:r>
              <w:tab/>
            </w:r>
            <w:r w:rsidR="0052359A" w:rsidRPr="00973A06">
              <w:t>Ship requiring guidance to position / anchor</w:t>
            </w:r>
          </w:p>
          <w:p w14:paraId="08CCA926" w14:textId="71FAAC93" w:rsidR="0052359A" w:rsidRPr="00973A06" w:rsidRDefault="00973A06" w:rsidP="00A31388">
            <w:pPr>
              <w:pStyle w:val="Tabletext"/>
            </w:pPr>
            <w:r>
              <w:tab/>
            </w:r>
            <w:r w:rsidR="0052359A" w:rsidRPr="00973A06">
              <w:t>Defects or deficiencies/equipment failure</w:t>
            </w:r>
          </w:p>
          <w:p w14:paraId="2E81CA5B" w14:textId="38BB65EF" w:rsidR="0052359A" w:rsidRPr="00973A06" w:rsidRDefault="00973A06" w:rsidP="00A31388">
            <w:pPr>
              <w:pStyle w:val="Tabletext"/>
            </w:pPr>
            <w:r>
              <w:tab/>
            </w:r>
            <w:r w:rsidR="0052359A" w:rsidRPr="00973A06">
              <w:t>Severe weather conditions</w:t>
            </w:r>
          </w:p>
          <w:p w14:paraId="3FE609A9" w14:textId="08425646" w:rsidR="003A3B30" w:rsidRPr="002A0F96" w:rsidRDefault="00973A06" w:rsidP="00A31388">
            <w:pPr>
              <w:pStyle w:val="Tabletext"/>
            </w:pPr>
            <w:r>
              <w:tab/>
            </w:r>
            <w:r w:rsidR="0052359A" w:rsidRPr="00973A06">
              <w:t>Emergency response</w:t>
            </w:r>
          </w:p>
        </w:tc>
        <w:tc>
          <w:tcPr>
            <w:tcW w:w="683" w:type="dxa"/>
          </w:tcPr>
          <w:p w14:paraId="770D5D2D" w14:textId="77777777" w:rsidR="003A3B30" w:rsidRPr="002A0F96" w:rsidRDefault="003A3B30" w:rsidP="00A31388">
            <w:pPr>
              <w:pStyle w:val="Tabletext"/>
            </w:pPr>
            <w:r>
              <w:lastRenderedPageBreak/>
              <w:t>4</w:t>
            </w:r>
          </w:p>
        </w:tc>
      </w:tr>
      <w:tr w:rsidR="003A3B30" w:rsidRPr="002A0F96" w14:paraId="3D364C85" w14:textId="77777777" w:rsidTr="0013397A">
        <w:tblPrEx>
          <w:jc w:val="left"/>
        </w:tblPrEx>
        <w:trPr>
          <w:trHeight w:val="215"/>
        </w:trPr>
        <w:tc>
          <w:tcPr>
            <w:tcW w:w="851" w:type="dxa"/>
            <w:vMerge/>
          </w:tcPr>
          <w:p w14:paraId="18334EC9" w14:textId="77777777" w:rsidR="003A3B30" w:rsidRPr="002A0F96" w:rsidRDefault="003A3B30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03622DAB" w14:textId="77777777" w:rsidR="003A3B30" w:rsidRPr="002A0F96" w:rsidRDefault="003A3B30" w:rsidP="00A31388">
            <w:pPr>
              <w:pStyle w:val="Tabletext"/>
            </w:pPr>
          </w:p>
        </w:tc>
        <w:tc>
          <w:tcPr>
            <w:tcW w:w="990" w:type="dxa"/>
          </w:tcPr>
          <w:p w14:paraId="687EB8E2" w14:textId="6642C983" w:rsidR="003A3B30" w:rsidRPr="002A0F96" w:rsidRDefault="003A3B30" w:rsidP="00A31388">
            <w:pPr>
              <w:pStyle w:val="Tabletext"/>
            </w:pPr>
            <w:r>
              <w:t>3.</w:t>
            </w:r>
            <w:r w:rsidR="006B0045">
              <w:t>5</w:t>
            </w:r>
            <w:r>
              <w:t>.</w:t>
            </w:r>
            <w:r w:rsidR="00322C1B">
              <w:t>2</w:t>
            </w:r>
            <w:r>
              <w:t>.2</w:t>
            </w:r>
          </w:p>
        </w:tc>
        <w:tc>
          <w:tcPr>
            <w:tcW w:w="7105" w:type="dxa"/>
          </w:tcPr>
          <w:p w14:paraId="40427C2D" w14:textId="2B9A030E" w:rsidR="005851D6" w:rsidRPr="005851D6" w:rsidRDefault="005851D6" w:rsidP="00A31388">
            <w:pPr>
              <w:pStyle w:val="Tabletext"/>
            </w:pPr>
            <w:r w:rsidRPr="005851D6">
              <w:t xml:space="preserve">Provision </w:t>
            </w:r>
            <w:r w:rsidR="00322C1B">
              <w:t>support to safe navigation</w:t>
            </w:r>
          </w:p>
          <w:p w14:paraId="51A2B113" w14:textId="3BBFFEC8" w:rsidR="005851D6" w:rsidRPr="005851D6" w:rsidRDefault="005851D6" w:rsidP="00A31388">
            <w:pPr>
              <w:pStyle w:val="Tabletext"/>
            </w:pPr>
            <w:r>
              <w:tab/>
            </w:r>
            <w:r w:rsidRPr="005851D6">
              <w:t>On request</w:t>
            </w:r>
          </w:p>
          <w:p w14:paraId="697000DD" w14:textId="4F9E0576" w:rsidR="005851D6" w:rsidRPr="005851D6" w:rsidRDefault="005851D6" w:rsidP="00A31388">
            <w:pPr>
              <w:pStyle w:val="Tabletext"/>
            </w:pPr>
            <w:r>
              <w:tab/>
            </w:r>
            <w:r w:rsidRPr="005851D6">
              <w:t>On demand</w:t>
            </w:r>
          </w:p>
          <w:p w14:paraId="5DDABF1F" w14:textId="7C4472A7" w:rsidR="003A3B30" w:rsidRPr="002A0F96" w:rsidRDefault="005851D6" w:rsidP="00A31388">
            <w:pPr>
              <w:pStyle w:val="Tabletext"/>
            </w:pPr>
            <w:r>
              <w:tab/>
            </w:r>
            <w:r w:rsidRPr="005851D6">
              <w:t>As defined in procedures</w:t>
            </w:r>
          </w:p>
        </w:tc>
        <w:tc>
          <w:tcPr>
            <w:tcW w:w="683" w:type="dxa"/>
          </w:tcPr>
          <w:p w14:paraId="2BE2F74F" w14:textId="77777777" w:rsidR="003A3B30" w:rsidRPr="002A0F96" w:rsidRDefault="003A3B30" w:rsidP="00A31388">
            <w:pPr>
              <w:pStyle w:val="Tabletext"/>
            </w:pPr>
            <w:r>
              <w:t>4</w:t>
            </w:r>
          </w:p>
        </w:tc>
      </w:tr>
      <w:tr w:rsidR="00387735" w:rsidRPr="007D5D29" w14:paraId="28A6E8C7" w14:textId="77777777" w:rsidTr="00A111F9">
        <w:tblPrEx>
          <w:jc w:val="left"/>
        </w:tblPrEx>
        <w:trPr>
          <w:trHeight w:val="498"/>
        </w:trPr>
        <w:tc>
          <w:tcPr>
            <w:tcW w:w="851" w:type="dxa"/>
            <w:vMerge/>
          </w:tcPr>
          <w:p w14:paraId="67225458" w14:textId="77777777" w:rsidR="00387735" w:rsidRPr="00DE73D5" w:rsidRDefault="00387735" w:rsidP="00A31388">
            <w:pPr>
              <w:pStyle w:val="Tabletext"/>
            </w:pPr>
          </w:p>
        </w:tc>
        <w:tc>
          <w:tcPr>
            <w:tcW w:w="4459" w:type="dxa"/>
            <w:vMerge/>
          </w:tcPr>
          <w:p w14:paraId="2B0A9F7E" w14:textId="77777777" w:rsidR="00387735" w:rsidRPr="00DE73D5" w:rsidRDefault="00387735" w:rsidP="00A31388">
            <w:pPr>
              <w:pStyle w:val="Tabletext"/>
            </w:pPr>
          </w:p>
        </w:tc>
        <w:tc>
          <w:tcPr>
            <w:tcW w:w="990" w:type="dxa"/>
          </w:tcPr>
          <w:p w14:paraId="51957159" w14:textId="3F669EA2" w:rsidR="00387735" w:rsidRPr="00510A23" w:rsidRDefault="00387735" w:rsidP="00A31388">
            <w:pPr>
              <w:pStyle w:val="Tabletext"/>
              <w:rPr>
                <w:highlight w:val="yellow"/>
              </w:rPr>
            </w:pPr>
          </w:p>
        </w:tc>
        <w:tc>
          <w:tcPr>
            <w:tcW w:w="7105" w:type="dxa"/>
          </w:tcPr>
          <w:p w14:paraId="6D2A5598" w14:textId="2C210577" w:rsidR="00387735" w:rsidRPr="007D5D29" w:rsidRDefault="00387735" w:rsidP="00A31388">
            <w:pPr>
              <w:pStyle w:val="Tabletext"/>
            </w:pPr>
          </w:p>
        </w:tc>
        <w:tc>
          <w:tcPr>
            <w:tcW w:w="683" w:type="dxa"/>
          </w:tcPr>
          <w:p w14:paraId="0C22A880" w14:textId="6AD5F765" w:rsidR="00387735" w:rsidRPr="007D5D29" w:rsidRDefault="00387735" w:rsidP="00A31388">
            <w:pPr>
              <w:pStyle w:val="Tabletext"/>
            </w:pPr>
          </w:p>
        </w:tc>
      </w:tr>
    </w:tbl>
    <w:p w14:paraId="30FDF9EB" w14:textId="4FFA6D89" w:rsidR="00C84259" w:rsidRDefault="00C84259" w:rsidP="00040DD5"/>
    <w:p w14:paraId="00969E43" w14:textId="77777777" w:rsidR="007417A9" w:rsidRDefault="007417A9" w:rsidP="00040DD5"/>
    <w:p w14:paraId="514981D3" w14:textId="77777777" w:rsidR="00322C1B" w:rsidRPr="00C84259" w:rsidRDefault="00322C1B" w:rsidP="00040DD5"/>
    <w:bookmarkEnd w:id="34"/>
    <w:p w14:paraId="190A9EE6" w14:textId="77777777" w:rsidR="00F211ED" w:rsidRPr="00C50983" w:rsidRDefault="00F211ED" w:rsidP="00F211ED">
      <w:pPr>
        <w:pStyle w:val="BodyText"/>
        <w:sectPr w:rsidR="00F211ED" w:rsidRPr="00C50983" w:rsidSect="009862C5">
          <w:headerReference w:type="default" r:id="rId23"/>
          <w:pgSz w:w="16838" w:h="11906" w:orient="landscape"/>
          <w:pgMar w:top="1134" w:right="1134" w:bottom="1134" w:left="1134" w:header="706" w:footer="706" w:gutter="0"/>
          <w:cols w:space="708"/>
          <w:docGrid w:linePitch="360"/>
        </w:sectPr>
      </w:pPr>
    </w:p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6A41E454" w14:textId="77777777" w:rsidR="0002067D" w:rsidRPr="00CD756A" w:rsidRDefault="0002067D" w:rsidP="0002067D">
      <w:pPr>
        <w:pStyle w:val="BodyText"/>
        <w:tabs>
          <w:tab w:val="left" w:pos="709"/>
        </w:tabs>
        <w:ind w:left="709" w:hanging="709"/>
      </w:pPr>
    </w:p>
    <w:sectPr w:rsidR="0002067D" w:rsidRPr="00CD756A" w:rsidSect="0002067D">
      <w:headerReference w:type="default" r:id="rId24"/>
      <w:footerReference w:type="default" r:id="rId2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5" w:author="Jillian Carson-Jackson" w:date="2021-12-15T10:04:00Z" w:initials="JCJ">
    <w:p w14:paraId="1D248900" w14:textId="15890AD7" w:rsidR="002B4762" w:rsidRDefault="002B4762">
      <w:pPr>
        <w:pStyle w:val="CommentText"/>
      </w:pPr>
      <w:r>
        <w:rPr>
          <w:rStyle w:val="CommentReference"/>
        </w:rPr>
        <w:annotationRef/>
      </w:r>
      <w:r>
        <w:t>Suggested revised title - Align with the revise IMO Resolution</w:t>
      </w:r>
    </w:p>
  </w:comment>
  <w:comment w:id="46" w:author="Jillian Carson-Jackson" w:date="2022-01-11T00:41:00Z" w:initials="JCJ">
    <w:p w14:paraId="2B2CD596" w14:textId="0F8FB9B1" w:rsidR="002B4762" w:rsidRDefault="002B4762">
      <w:pPr>
        <w:pStyle w:val="CommentText"/>
      </w:pPr>
      <w:r>
        <w:rPr>
          <w:rStyle w:val="CommentReference"/>
        </w:rPr>
        <w:annotationRef/>
      </w:r>
      <w:r>
        <w:t xml:space="preserve">Title reflects revised G1089 </w:t>
      </w:r>
    </w:p>
  </w:comment>
  <w:comment w:id="53" w:author="Jillian Carson-Jackson" w:date="2021-12-15T10:06:00Z" w:initials="JCJ">
    <w:p w14:paraId="1C398F26" w14:textId="68127BEA" w:rsidR="002B4762" w:rsidRDefault="002B4762">
      <w:pPr>
        <w:pStyle w:val="CommentText"/>
      </w:pPr>
      <w:r>
        <w:rPr>
          <w:rStyle w:val="CommentReference"/>
        </w:rPr>
        <w:annotationRef/>
      </w:r>
      <w:r>
        <w:t xml:space="preserve">Review and revise to reflect new IMO Resolution </w:t>
      </w:r>
    </w:p>
  </w:comment>
  <w:comment w:id="68" w:author="Jillian Carson-Jackson" w:date="2022-02-25T07:52:00Z" w:initials="JCJ">
    <w:p w14:paraId="4605AB6B" w14:textId="77777777" w:rsidR="00BB565B" w:rsidRDefault="00BB565B" w:rsidP="00A56885">
      <w:pPr>
        <w:pStyle w:val="CommentText"/>
      </w:pPr>
      <w:r>
        <w:rPr>
          <w:rStyle w:val="CommentReference"/>
        </w:rPr>
        <w:annotationRef/>
      </w:r>
      <w:r>
        <w:t>Suggest deleting this</w:t>
      </w:r>
    </w:p>
  </w:comment>
  <w:comment w:id="98" w:author="Jillian Carson-Jackson" w:date="2022-01-11T00:52:00Z" w:initials="JCJ">
    <w:p w14:paraId="3D5B8B63" w14:textId="7DC34ECD" w:rsidR="002B4762" w:rsidRDefault="002B4762">
      <w:pPr>
        <w:pStyle w:val="CommentText"/>
      </w:pPr>
      <w:r>
        <w:rPr>
          <w:rStyle w:val="CommentReference"/>
        </w:rPr>
        <w:annotationRef/>
      </w:r>
      <w:r>
        <w:t>To be completed once competence tables are agreed</w:t>
      </w:r>
    </w:p>
  </w:comment>
  <w:comment w:id="116" w:author="Jillian Carson-Jackson" w:date="2022-01-11T00:52:00Z" w:initials="JCJ">
    <w:p w14:paraId="56211CEC" w14:textId="612CE4E9" w:rsidR="002B4762" w:rsidRDefault="002B4762">
      <w:pPr>
        <w:pStyle w:val="CommentText"/>
      </w:pPr>
      <w:r>
        <w:rPr>
          <w:rStyle w:val="CommentReference"/>
        </w:rPr>
        <w:annotationRef/>
      </w:r>
      <w:r>
        <w:t>To be completed once competence tables are agreed</w:t>
      </w:r>
    </w:p>
  </w:comment>
  <w:comment w:id="271" w:author="Jillian Carson-Jackson" w:date="2022-03-09T09:43:00Z" w:initials="JCJ">
    <w:p w14:paraId="47392B31" w14:textId="77777777" w:rsidR="00581520" w:rsidRDefault="00581520" w:rsidP="006B37FF">
      <w:pPr>
        <w:pStyle w:val="CommentText"/>
      </w:pPr>
      <w:r>
        <w:rPr>
          <w:rStyle w:val="CommentReference"/>
        </w:rPr>
        <w:annotationRef/>
      </w:r>
      <w:r>
        <w:t>Hours to be reviewed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248900" w15:done="0"/>
  <w15:commentEx w15:paraId="2B2CD596" w15:paraIdParent="1D248900" w15:done="0"/>
  <w15:commentEx w15:paraId="1C398F26" w15:done="0"/>
  <w15:commentEx w15:paraId="4605AB6B" w15:done="0"/>
  <w15:commentEx w15:paraId="3D5B8B63" w15:done="0"/>
  <w15:commentEx w15:paraId="56211CEC" w15:done="0"/>
  <w15:commentEx w15:paraId="47392B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4D6E3" w16cex:dateUtc="2021-12-15T10:04:00Z"/>
  <w16cex:commentExtensible w16cex:durableId="2587EB5E" w16cex:dateUtc="2022-01-11T00:41:00Z"/>
  <w16cex:commentExtensible w16cex:durableId="2564D751" w16cex:dateUtc="2021-12-15T10:06:00Z"/>
  <w16cex:commentExtensible w16cex:durableId="25C3A3D7" w16cex:dateUtc="2022-02-25T07:52:00Z"/>
  <w16cex:commentExtensible w16cex:durableId="2587EDE4" w16cex:dateUtc="2022-01-11T00:52:00Z"/>
  <w16cex:commentExtensible w16cex:durableId="2587EDF2" w16cex:dateUtc="2022-01-11T00:52:00Z"/>
  <w16cex:commentExtensible w16cex:durableId="25D38FE1" w16cex:dateUtc="2022-03-09T0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248900" w16cid:durableId="2564D6E3"/>
  <w16cid:commentId w16cid:paraId="2B2CD596" w16cid:durableId="2587EB5E"/>
  <w16cid:commentId w16cid:paraId="1C398F26" w16cid:durableId="2564D751"/>
  <w16cid:commentId w16cid:paraId="4605AB6B" w16cid:durableId="25C3A3D7"/>
  <w16cid:commentId w16cid:paraId="3D5B8B63" w16cid:durableId="2587EDE4"/>
  <w16cid:commentId w16cid:paraId="56211CEC" w16cid:durableId="2587EDF2"/>
  <w16cid:commentId w16cid:paraId="47392B31" w16cid:durableId="25D38F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45042" w14:textId="77777777" w:rsidR="002E3B7E" w:rsidRDefault="002E3B7E" w:rsidP="003274DB">
      <w:r>
        <w:separator/>
      </w:r>
    </w:p>
    <w:p w14:paraId="11479852" w14:textId="77777777" w:rsidR="002E3B7E" w:rsidRDefault="002E3B7E"/>
    <w:p w14:paraId="02AB38F1" w14:textId="77777777" w:rsidR="002E3B7E" w:rsidRDefault="002E3B7E"/>
    <w:p w14:paraId="7DB41D09" w14:textId="77777777" w:rsidR="002E3B7E" w:rsidRDefault="002E3B7E"/>
  </w:endnote>
  <w:endnote w:type="continuationSeparator" w:id="0">
    <w:p w14:paraId="5DC9D6F1" w14:textId="77777777" w:rsidR="002E3B7E" w:rsidRDefault="002E3B7E" w:rsidP="003274DB">
      <w:r>
        <w:continuationSeparator/>
      </w:r>
    </w:p>
    <w:p w14:paraId="2347B877" w14:textId="77777777" w:rsidR="002E3B7E" w:rsidRDefault="002E3B7E"/>
    <w:p w14:paraId="117C80B4" w14:textId="77777777" w:rsidR="002E3B7E" w:rsidRDefault="002E3B7E"/>
    <w:p w14:paraId="70623A33" w14:textId="77777777" w:rsidR="002E3B7E" w:rsidRDefault="002E3B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C9F8" w14:textId="77777777" w:rsidR="00005CFC" w:rsidRDefault="00005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FB67" w14:textId="77777777" w:rsidR="002B4762" w:rsidRPr="00AC24F4" w:rsidRDefault="002B4762" w:rsidP="00505CC1">
    <w:pPr>
      <w:rPr>
        <w:rFonts w:ascii="Avenir Book" w:hAnsi="Avenir Book"/>
        <w:color w:val="808080" w:themeColor="background1" w:themeShade="80"/>
        <w:sz w:val="13"/>
        <w:szCs w:val="13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>10, rue des Gaudines – 78100 Saint Germaine en Laye, France</w:t>
    </w:r>
  </w:p>
  <w:p w14:paraId="417D96AE" w14:textId="77777777" w:rsidR="002B4762" w:rsidRPr="00AC24F4" w:rsidRDefault="002B4762" w:rsidP="00505CC1">
    <w:pPr>
      <w:rPr>
        <w:rFonts w:ascii="Avenir Book" w:hAnsi="Avenir Book"/>
        <w:color w:val="808080" w:themeColor="background1" w:themeShade="80"/>
        <w:sz w:val="14"/>
        <w:szCs w:val="14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>Tél. +33(0)1 34 51 70 01 – Fa</w:t>
    </w:r>
    <w:r>
      <w:rPr>
        <w:rFonts w:ascii="Avenir Book" w:hAnsi="Avenir Book"/>
        <w:color w:val="808080" w:themeColor="background1" w:themeShade="80"/>
        <w:sz w:val="13"/>
        <w:szCs w:val="13"/>
      </w:rPr>
      <w:t>x +33 (0)1 34 51 82 05 – academy</w:t>
    </w:r>
    <w:r w:rsidRPr="00AC24F4">
      <w:rPr>
        <w:rFonts w:ascii="Avenir Book" w:hAnsi="Avenir Book"/>
        <w:color w:val="808080" w:themeColor="background1" w:themeShade="80"/>
        <w:sz w:val="13"/>
        <w:szCs w:val="13"/>
      </w:rPr>
      <w:t>@iala-aism.org</w:t>
    </w:r>
  </w:p>
  <w:p w14:paraId="0A0A5938" w14:textId="77777777" w:rsidR="002B4762" w:rsidRPr="004B6107" w:rsidRDefault="002B4762" w:rsidP="00505CC1">
    <w:pPr>
      <w:spacing w:before="40" w:after="40"/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4A0D822C" w14:textId="77777777" w:rsidR="002B4762" w:rsidRPr="004B6107" w:rsidRDefault="002B4762" w:rsidP="00505CC1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0347C11B" w14:textId="77777777" w:rsidR="002B4762" w:rsidRPr="00ED2A8D" w:rsidRDefault="002B4762" w:rsidP="00505CC1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>
      <w:rPr>
        <w:noProof/>
        <w:lang w:eastAsia="en-GB"/>
      </w:rPr>
      <w:t xml:space="preserve"> </w: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AC9ED8A" wp14:editId="4FAA7969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BED6B9" id="Connecteur droit 11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LDwjXfcAAAADQEAAA8AAABkcnMvZG93bnJldi54&#10;bWxMj8FugzAQRO+V8g/WRuqtMUkDqigmQpXSe0MvvS14AxS8Rtgk5O/rHKr2uLOjmTfZYTGDuNDk&#10;OssKtpsIBHFtdceNgs/y+PQCwnlkjYNlUnAjB4d89ZBhqu2VP+hy8o0IIexSVNB6P6ZSurolg25j&#10;R+LwO9vJoA/n1Eg94TWEm0HuoiiRBjsODS2O9NZS3Z9moyAqut2Nq3NR9OX3sfx6N7PpjVKP66V4&#10;BeFp8X9muOMHdMgDU2Vn1k4MCp73YYoP+j5OEhB3xzZOYhDVrybzTP5fkf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sPCNd9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98815" w14:textId="77777777" w:rsidR="00005CFC" w:rsidRDefault="00005CF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10B9" w14:textId="77777777" w:rsidR="002B4762" w:rsidRPr="002C5134" w:rsidRDefault="002B4762" w:rsidP="002C5134">
    <w:pPr>
      <w:pStyle w:val="Footer"/>
      <w:rPr>
        <w:sz w:val="15"/>
        <w:szCs w:val="15"/>
      </w:rPr>
    </w:pPr>
  </w:p>
  <w:p w14:paraId="32F350C4" w14:textId="77777777" w:rsidR="002B4762" w:rsidRDefault="002B4762" w:rsidP="00D2697A">
    <w:pPr>
      <w:pStyle w:val="Footerlandscape"/>
    </w:pPr>
  </w:p>
  <w:p w14:paraId="3B6E3496" w14:textId="11E2580B" w:rsidR="002B4762" w:rsidRPr="009D6D6A" w:rsidRDefault="002B4762" w:rsidP="00D2697A">
    <w:pPr>
      <w:pStyle w:val="Footerlandscape"/>
      <w:rPr>
        <w:rStyle w:val="PageNumber"/>
        <w:b w:val="0"/>
        <w:szCs w:val="15"/>
      </w:rPr>
    </w:pP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type" \* MERGEFORMAT </w:instrText>
    </w:r>
    <w:r w:rsidRPr="009D6D6A">
      <w:rPr>
        <w:b w:val="0"/>
      </w:rPr>
      <w:fldChar w:fldCharType="separate"/>
    </w:r>
    <w:r w:rsidR="00005CFC">
      <w:rPr>
        <w:bCs/>
        <w:noProof/>
        <w:lang w:val="en-US"/>
      </w:rPr>
      <w:t>Error! No text of specified style in document.</w:t>
    </w:r>
    <w:r w:rsidRPr="009D6D6A">
      <w:rPr>
        <w:b w:val="0"/>
        <w:bCs/>
        <w:noProof/>
      </w:rPr>
      <w:fldChar w:fldCharType="end"/>
    </w:r>
    <w:r w:rsidRPr="009D6D6A">
      <w:rPr>
        <w:b w:val="0"/>
      </w:rPr>
      <w:t xml:space="preserve">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number" \* MERGEFORMAT </w:instrText>
    </w:r>
    <w:r w:rsidRPr="009D6D6A">
      <w:rPr>
        <w:b w:val="0"/>
      </w:rPr>
      <w:fldChar w:fldCharType="separate"/>
    </w:r>
    <w:r w:rsidR="00005CFC">
      <w:rPr>
        <w:b w:val="0"/>
        <w:noProof/>
      </w:rPr>
      <w:t>V-103/1</w:t>
    </w:r>
    <w:r w:rsidRPr="009D6D6A">
      <w:rPr>
        <w:b w:val="0"/>
        <w:noProof/>
      </w:rPr>
      <w:fldChar w:fldCharType="end"/>
    </w:r>
    <w:r w:rsidRPr="009D6D6A">
      <w:rPr>
        <w:b w:val="0"/>
      </w:rPr>
      <w:t xml:space="preserve"> –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name" \* MERGEFORMAT </w:instrText>
    </w:r>
    <w:r w:rsidRPr="009D6D6A">
      <w:rPr>
        <w:b w:val="0"/>
      </w:rPr>
      <w:fldChar w:fldCharType="separate"/>
    </w:r>
    <w:r w:rsidR="00005CFC">
      <w:rPr>
        <w:b w:val="0"/>
        <w:noProof/>
      </w:rPr>
      <w:t>Vessel Traffic Services Operator Training</w:t>
    </w:r>
    <w:r w:rsidRPr="009D6D6A">
      <w:rPr>
        <w:b w:val="0"/>
        <w:noProof/>
      </w:rPr>
      <w:fldChar w:fldCharType="end"/>
    </w:r>
  </w:p>
  <w:p w14:paraId="0DE43FFA" w14:textId="48379C9B" w:rsidR="002B4762" w:rsidRPr="00480D65" w:rsidRDefault="002B4762" w:rsidP="00D2697A">
    <w:pPr>
      <w:pStyle w:val="Footerlandscape"/>
    </w:pPr>
    <w:r w:rsidRPr="009D6D6A">
      <w:rPr>
        <w:b w:val="0"/>
      </w:rPr>
      <w:fldChar w:fldCharType="begin"/>
    </w:r>
    <w:r w:rsidRPr="009D6D6A">
      <w:rPr>
        <w:b w:val="0"/>
      </w:rPr>
      <w:instrText xml:space="preserve"> STYLEREF "Edition number" \* MERGEFORMAT </w:instrText>
    </w:r>
    <w:r w:rsidRPr="009D6D6A">
      <w:rPr>
        <w:b w:val="0"/>
      </w:rPr>
      <w:fldChar w:fldCharType="separate"/>
    </w:r>
    <w:r w:rsidR="00005CFC" w:rsidRPr="00005CFC">
      <w:rPr>
        <w:b w:val="0"/>
        <w:bCs/>
        <w:noProof/>
      </w:rPr>
      <w:t>Edition 2.0</w:t>
    </w:r>
    <w:r w:rsidRPr="009D6D6A">
      <w:rPr>
        <w:b w:val="0"/>
        <w:bCs/>
        <w:noProof/>
      </w:rPr>
      <w:fldChar w:fldCharType="end"/>
    </w:r>
    <w:r w:rsidRPr="009D6D6A">
      <w:rPr>
        <w:b w:val="0"/>
      </w:rPr>
      <w:t xml:space="preserve"> 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date" \* MERGEFORMAT </w:instrText>
    </w:r>
    <w:r w:rsidRPr="009D6D6A">
      <w:rPr>
        <w:b w:val="0"/>
      </w:rPr>
      <w:fldChar w:fldCharType="separate"/>
    </w:r>
    <w:r w:rsidR="00005CFC" w:rsidRPr="00005CFC">
      <w:rPr>
        <w:b w:val="0"/>
        <w:bCs/>
        <w:noProof/>
      </w:rPr>
      <w:t>December 2009</w:t>
    </w:r>
    <w:r w:rsidRPr="009D6D6A">
      <w:rPr>
        <w:b w:val="0"/>
        <w:bCs/>
        <w:noProof/>
      </w:rPr>
      <w:fldChar w:fldCharType="end"/>
    </w:r>
    <w:r w:rsidRPr="00C907DF">
      <w:tab/>
    </w:r>
    <w:r w:rsidRPr="002C5134">
      <w:t xml:space="preserve">P </w:t>
    </w:r>
    <w:r w:rsidRPr="002C5134">
      <w:fldChar w:fldCharType="begin"/>
    </w:r>
    <w:r w:rsidRPr="002C5134">
      <w:instrText xml:space="preserve">PAGE  </w:instrText>
    </w:r>
    <w:r w:rsidRPr="002C5134">
      <w:fldChar w:fldCharType="separate"/>
    </w:r>
    <w:r>
      <w:rPr>
        <w:noProof/>
      </w:rPr>
      <w:t>86</w:t>
    </w:r>
    <w:r w:rsidRPr="002C513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C068" w14:textId="77777777" w:rsidR="002E3B7E" w:rsidRDefault="002E3B7E">
      <w:r>
        <w:separator/>
      </w:r>
    </w:p>
    <w:p w14:paraId="4CAE0D01" w14:textId="77777777" w:rsidR="002E3B7E" w:rsidRDefault="002E3B7E"/>
  </w:footnote>
  <w:footnote w:type="continuationSeparator" w:id="0">
    <w:p w14:paraId="434E513B" w14:textId="77777777" w:rsidR="002E3B7E" w:rsidRDefault="002E3B7E" w:rsidP="003274DB">
      <w:r>
        <w:continuationSeparator/>
      </w:r>
    </w:p>
    <w:p w14:paraId="2E8F1C53" w14:textId="77777777" w:rsidR="002E3B7E" w:rsidRDefault="002E3B7E"/>
    <w:p w14:paraId="433E7877" w14:textId="77777777" w:rsidR="002E3B7E" w:rsidRDefault="002E3B7E"/>
    <w:p w14:paraId="4EA03EAD" w14:textId="77777777" w:rsidR="002E3B7E" w:rsidRDefault="002E3B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770F" w14:textId="77777777" w:rsidR="00005CFC" w:rsidRDefault="00005C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025F" w14:textId="43416F14" w:rsidR="002B4762" w:rsidRPr="00ED2A8D" w:rsidRDefault="002B4762" w:rsidP="008747E0">
    <w:pPr>
      <w:pStyle w:val="Header"/>
    </w:pPr>
    <w:r w:rsidRPr="00442889">
      <w:rPr>
        <w:noProof/>
        <w:lang w:val="en-IE" w:eastAsia="en-IE"/>
      </w:rPr>
      <w:drawing>
        <wp:anchor distT="0" distB="0" distL="114300" distR="114300" simplePos="0" relativeHeight="251654656" behindDoc="1" locked="0" layoutInCell="1" allowOverlap="1" wp14:anchorId="221BB1F2" wp14:editId="05A220B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4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C8EEDA" w14:textId="65C9E054" w:rsidR="002B4762" w:rsidRPr="00ED2A8D" w:rsidRDefault="002B4762" w:rsidP="008747E0">
    <w:pPr>
      <w:pStyle w:val="Header"/>
    </w:pPr>
    <w:del w:id="30" w:author="Kevin Gregory" w:date="2022-03-14T10:07:00Z">
      <w:r w:rsidDel="00005CFC">
        <w:delText>VTS51-11.3.3.1</w:delText>
      </w:r>
    </w:del>
    <w:ins w:id="31" w:author="Kevin Gregory" w:date="2022-03-14T10:07:00Z">
      <w:r w:rsidR="00005CFC">
        <w:t>VTS52-11.3.1.2</w:t>
      </w:r>
    </w:ins>
  </w:p>
  <w:p w14:paraId="3B70AEC8" w14:textId="6344D270" w:rsidR="002B4762" w:rsidRDefault="002B4762" w:rsidP="008747E0">
    <w:pPr>
      <w:pStyle w:val="Header"/>
    </w:pPr>
  </w:p>
  <w:p w14:paraId="6CEDF3AA" w14:textId="58DFF764" w:rsidR="002B4762" w:rsidRDefault="002B4762" w:rsidP="008747E0">
    <w:pPr>
      <w:pStyle w:val="Header"/>
    </w:pPr>
  </w:p>
  <w:p w14:paraId="7FA9A5C2" w14:textId="42ECD654" w:rsidR="002B4762" w:rsidRDefault="002B4762" w:rsidP="008747E0">
    <w:pPr>
      <w:pStyle w:val="Header"/>
    </w:pPr>
  </w:p>
  <w:p w14:paraId="2A48FDFC" w14:textId="624A0866" w:rsidR="002B4762" w:rsidRDefault="002B4762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3632" behindDoc="1" locked="0" layoutInCell="1" allowOverlap="1" wp14:anchorId="0A873028" wp14:editId="50845D6E">
          <wp:simplePos x="0" y="0"/>
          <wp:positionH relativeFrom="page">
            <wp:posOffset>63500</wp:posOffset>
          </wp:positionH>
          <wp:positionV relativeFrom="page">
            <wp:posOffset>1410726</wp:posOffset>
          </wp:positionV>
          <wp:extent cx="7526557" cy="2339975"/>
          <wp:effectExtent l="0" t="0" r="0" b="3175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6557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4485C9" w14:textId="63E8C486" w:rsidR="002B4762" w:rsidRPr="00ED2A8D" w:rsidRDefault="002B4762" w:rsidP="008747E0">
    <w:pPr>
      <w:pStyle w:val="Header"/>
    </w:pPr>
  </w:p>
  <w:p w14:paraId="58CD56AC" w14:textId="1F3D99DF" w:rsidR="002B4762" w:rsidRPr="00ED2A8D" w:rsidRDefault="002B4762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F125" w14:textId="77777777" w:rsidR="00005CFC" w:rsidRDefault="00005CF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C2D6" w14:textId="77777777" w:rsidR="002B4762" w:rsidRDefault="002B4762" w:rsidP="009862C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2576" behindDoc="1" locked="0" layoutInCell="1" allowOverlap="1" wp14:anchorId="73307120" wp14:editId="2470C32D">
          <wp:simplePos x="0" y="0"/>
          <wp:positionH relativeFrom="page">
            <wp:posOffset>6879351</wp:posOffset>
          </wp:positionH>
          <wp:positionV relativeFrom="page">
            <wp:posOffset>12508</wp:posOffset>
          </wp:positionV>
          <wp:extent cx="720000" cy="720000"/>
          <wp:effectExtent l="0" t="0" r="4445" b="4445"/>
          <wp:wrapNone/>
          <wp:docPr id="3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1C063" w14:textId="35EC4E3D" w:rsidR="002B4762" w:rsidRDefault="002B4762" w:rsidP="009862C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44928" behindDoc="1" locked="0" layoutInCell="1" allowOverlap="1" wp14:anchorId="45824F0E" wp14:editId="2842FE5C">
          <wp:simplePos x="0" y="0"/>
          <wp:positionH relativeFrom="page">
            <wp:posOffset>6879351</wp:posOffset>
          </wp:positionH>
          <wp:positionV relativeFrom="page">
            <wp:posOffset>12508</wp:posOffset>
          </wp:positionV>
          <wp:extent cx="720000" cy="720000"/>
          <wp:effectExtent l="0" t="0" r="4445" b="4445"/>
          <wp:wrapNone/>
          <wp:docPr id="3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8FFB" w14:textId="06EB8778" w:rsidR="002B4762" w:rsidRDefault="002B4762" w:rsidP="009862C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46976" behindDoc="1" locked="0" layoutInCell="1" allowOverlap="1" wp14:anchorId="1A55D606" wp14:editId="73D95501">
          <wp:simplePos x="0" y="0"/>
          <wp:positionH relativeFrom="page">
            <wp:posOffset>9967607</wp:posOffset>
          </wp:positionH>
          <wp:positionV relativeFrom="page">
            <wp:posOffset>22740</wp:posOffset>
          </wp:positionV>
          <wp:extent cx="720000" cy="720000"/>
          <wp:effectExtent l="0" t="0" r="4445" b="4445"/>
          <wp:wrapNone/>
          <wp:docPr id="39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2F76" w14:textId="1CAA9738" w:rsidR="002B4762" w:rsidRDefault="002B4762" w:rsidP="00480D6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1040" behindDoc="1" locked="0" layoutInCell="1" allowOverlap="1" wp14:anchorId="5777F118" wp14:editId="4AB5CF2C">
          <wp:simplePos x="0" y="0"/>
          <wp:positionH relativeFrom="page">
            <wp:posOffset>6827592</wp:posOffset>
          </wp:positionH>
          <wp:positionV relativeFrom="page">
            <wp:posOffset>3487</wp:posOffset>
          </wp:positionV>
          <wp:extent cx="720000" cy="720000"/>
          <wp:effectExtent l="0" t="0" r="4445" b="4445"/>
          <wp:wrapNone/>
          <wp:docPr id="2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251668992" behindDoc="1" locked="0" layoutInCell="1" allowOverlap="1" wp14:anchorId="51BAEB77" wp14:editId="0AE8144B">
          <wp:simplePos x="0" y="0"/>
          <wp:positionH relativeFrom="page">
            <wp:posOffset>9995779</wp:posOffset>
          </wp:positionH>
          <wp:positionV relativeFrom="page">
            <wp:posOffset>4347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661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D5EE1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F"/>
    <w:multiLevelType w:val="singleLevel"/>
    <w:tmpl w:val="D2C20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FFFFFF80"/>
    <w:multiLevelType w:val="singleLevel"/>
    <w:tmpl w:val="E368B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FF0CA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4C5845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4372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81687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EC10F5"/>
    <w:multiLevelType w:val="multilevel"/>
    <w:tmpl w:val="A106DD90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asciiTheme="minorHAnsi" w:hAnsiTheme="minorHAnsi" w:hint="default"/>
        <w:b/>
        <w:i w:val="0"/>
        <w:color w:val="00AFAA"/>
        <w:sz w:val="28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AFAA"/>
        <w:sz w:val="24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AFAA"/>
        <w:sz w:val="22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AFAA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08DF7C"/>
    <w:lvl w:ilvl="0">
      <w:start w:val="1"/>
      <w:numFmt w:val="decimal"/>
      <w:pStyle w:val="Annex"/>
      <w:lvlText w:val="ANNEX %1"/>
      <w:lvlJc w:val="left"/>
      <w:pPr>
        <w:ind w:left="1418" w:hanging="1418"/>
      </w:pPr>
      <w:rPr>
        <w:rFonts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CCB84FFC"/>
    <w:lvl w:ilvl="0">
      <w:start w:val="1"/>
      <w:numFmt w:val="decimal"/>
      <w:pStyle w:val="Tablecaption"/>
      <w:lvlText w:val="Table %1"/>
      <w:lvlJc w:val="left"/>
      <w:pPr>
        <w:ind w:left="335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6545776"/>
    <w:multiLevelType w:val="hybridMultilevel"/>
    <w:tmpl w:val="200CF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862639A"/>
    <w:multiLevelType w:val="multilevel"/>
    <w:tmpl w:val="25C2FCA4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AFA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AFA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8C1363"/>
    <w:multiLevelType w:val="hybridMultilevel"/>
    <w:tmpl w:val="84124292"/>
    <w:lvl w:ilvl="0" w:tplc="DBE813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AF60A5"/>
    <w:multiLevelType w:val="hybridMultilevel"/>
    <w:tmpl w:val="377C1524"/>
    <w:lvl w:ilvl="0" w:tplc="DBE813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E23AB"/>
    <w:multiLevelType w:val="hybridMultilevel"/>
    <w:tmpl w:val="15AA82D6"/>
    <w:lvl w:ilvl="0" w:tplc="DBE813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B4F5D"/>
    <w:multiLevelType w:val="multilevel"/>
    <w:tmpl w:val="5FA21F10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90560E"/>
    <w:multiLevelType w:val="multilevel"/>
    <w:tmpl w:val="5DD06C0E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AFAA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AFA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D554E7"/>
    <w:multiLevelType w:val="hybridMultilevel"/>
    <w:tmpl w:val="CDF6E040"/>
    <w:lvl w:ilvl="0" w:tplc="FFCE50BC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8" w15:restartNumberingAfterBreak="0">
    <w:nsid w:val="642E0365"/>
    <w:multiLevelType w:val="hybridMultilevel"/>
    <w:tmpl w:val="3C82AC7E"/>
    <w:lvl w:ilvl="0" w:tplc="BB424310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47F4AD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26BA8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7E20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BC25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AE1E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7076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62A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D210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AB4D84"/>
    <w:multiLevelType w:val="multilevel"/>
    <w:tmpl w:val="D7CE809E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Theme="minorHAnsi" w:hAnsiTheme="minorHAnsi" w:hint="default"/>
        <w:b/>
        <w:i w:val="0"/>
        <w:color w:val="00AFAA"/>
        <w:sz w:val="28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asciiTheme="minorHAnsi" w:hAnsiTheme="minorHAnsi" w:hint="default"/>
        <w:b/>
        <w:i w:val="0"/>
        <w:color w:val="00AFAA"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Theme="minorHAnsi" w:hAnsiTheme="minorHAnsi" w:hint="default"/>
        <w:b/>
        <w:i w:val="0"/>
        <w:color w:val="00AFAA"/>
        <w:sz w:val="22"/>
      </w:rPr>
    </w:lvl>
    <w:lvl w:ilvl="3">
      <w:start w:val="1"/>
      <w:numFmt w:val="decimal"/>
      <w:pStyle w:val="Heading4"/>
      <w:lvlText w:val="%1.%2.%3.%4."/>
      <w:lvlJc w:val="left"/>
      <w:pPr>
        <w:ind w:left="987" w:hanging="987"/>
      </w:pPr>
      <w:rPr>
        <w:rFonts w:asciiTheme="minorHAnsi" w:hAnsiTheme="minorHAnsi" w:hint="default"/>
        <w:b/>
        <w:i w:val="0"/>
        <w:color w:val="00AFAA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BEF6F67"/>
    <w:multiLevelType w:val="hybridMultilevel"/>
    <w:tmpl w:val="AF4C7A84"/>
    <w:lvl w:ilvl="0" w:tplc="C53E5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1570F"/>
    <w:multiLevelType w:val="multilevel"/>
    <w:tmpl w:val="DF985EEE"/>
    <w:lvl w:ilvl="0">
      <w:start w:val="1"/>
      <w:numFmt w:val="decimal"/>
      <w:pStyle w:val="Module"/>
      <w:lvlText w:val="MODULE %1"/>
      <w:lvlJc w:val="left"/>
      <w:pPr>
        <w:ind w:left="2473" w:hanging="1843"/>
      </w:pPr>
      <w:rPr>
        <w:rFonts w:asciiTheme="minorHAnsi" w:hAnsiTheme="minorHAnsi" w:hint="default"/>
        <w:b/>
        <w:i w:val="0"/>
        <w:color w:val="009FDF"/>
        <w:sz w:val="32"/>
        <w:u w:val="single" w:color="009FDF"/>
      </w:rPr>
    </w:lvl>
    <w:lvl w:ilvl="1">
      <w:start w:val="1"/>
      <w:numFmt w:val="decimal"/>
      <w:pStyle w:val="ModuleHeading1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ModuleHeading2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BD6482"/>
    <w:multiLevelType w:val="hybridMultilevel"/>
    <w:tmpl w:val="263E9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E425FF"/>
    <w:multiLevelType w:val="multilevel"/>
    <w:tmpl w:val="4920E398"/>
    <w:lvl w:ilvl="0">
      <w:start w:val="1"/>
      <w:numFmt w:val="upperLetter"/>
      <w:pStyle w:val="Part"/>
      <w:lvlText w:val="PART 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9FDF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A543D08"/>
    <w:multiLevelType w:val="hybridMultilevel"/>
    <w:tmpl w:val="57747FB0"/>
    <w:lvl w:ilvl="0" w:tplc="DBE813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B11B89"/>
    <w:multiLevelType w:val="hybridMultilevel"/>
    <w:tmpl w:val="C52E167E"/>
    <w:lvl w:ilvl="0" w:tplc="CE1458D6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00AFAA"/>
      </w:rPr>
    </w:lvl>
    <w:lvl w:ilvl="1" w:tplc="18090003">
      <w:start w:val="1"/>
      <w:numFmt w:val="bullet"/>
      <w:pStyle w:val="Bullet3"/>
      <w:lvlText w:val="o"/>
      <w:lvlJc w:val="left"/>
      <w:pPr>
        <w:ind w:left="1440" w:hanging="360"/>
      </w:pPr>
      <w:rPr>
        <w:rFonts w:ascii="Courier New" w:hAnsi="Courier New" w:cs="Courier New" w:hint="default"/>
        <w:color w:val="00AFAA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14"/>
  </w:num>
  <w:num w:numId="4">
    <w:abstractNumId w:val="9"/>
  </w:num>
  <w:num w:numId="5">
    <w:abstractNumId w:val="18"/>
  </w:num>
  <w:num w:numId="6">
    <w:abstractNumId w:val="25"/>
  </w:num>
  <w:num w:numId="7">
    <w:abstractNumId w:val="37"/>
  </w:num>
  <w:num w:numId="8">
    <w:abstractNumId w:val="23"/>
  </w:num>
  <w:num w:numId="9">
    <w:abstractNumId w:val="17"/>
  </w:num>
  <w:num w:numId="10">
    <w:abstractNumId w:val="10"/>
  </w:num>
  <w:num w:numId="11">
    <w:abstractNumId w:val="7"/>
  </w:num>
  <w:num w:numId="12">
    <w:abstractNumId w:val="12"/>
  </w:num>
  <w:num w:numId="13">
    <w:abstractNumId w:val="19"/>
  </w:num>
  <w:num w:numId="14">
    <w:abstractNumId w:val="24"/>
  </w:num>
  <w:num w:numId="15">
    <w:abstractNumId w:val="29"/>
  </w:num>
  <w:num w:numId="16">
    <w:abstractNumId w:val="35"/>
  </w:num>
  <w:num w:numId="17">
    <w:abstractNumId w:val="8"/>
  </w:num>
  <w:num w:numId="18">
    <w:abstractNumId w:val="32"/>
  </w:num>
  <w:num w:numId="19">
    <w:abstractNumId w:val="16"/>
  </w:num>
  <w:num w:numId="20">
    <w:abstractNumId w:val="34"/>
  </w:num>
  <w:num w:numId="21">
    <w:abstractNumId w:val="15"/>
  </w:num>
  <w:num w:numId="22">
    <w:abstractNumId w:val="30"/>
  </w:num>
  <w:num w:numId="23">
    <w:abstractNumId w:val="26"/>
  </w:num>
  <w:num w:numId="24">
    <w:abstractNumId w:val="28"/>
  </w:num>
  <w:num w:numId="25">
    <w:abstractNumId w:val="31"/>
  </w:num>
  <w:num w:numId="26">
    <w:abstractNumId w:val="33"/>
  </w:num>
  <w:num w:numId="27">
    <w:abstractNumId w:val="20"/>
  </w:num>
  <w:num w:numId="28">
    <w:abstractNumId w:val="21"/>
  </w:num>
  <w:num w:numId="29">
    <w:abstractNumId w:val="13"/>
  </w:num>
  <w:num w:numId="30">
    <w:abstractNumId w:val="22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36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llian Carson-Jackson">
    <w15:presenceInfo w15:providerId="Windows Live" w15:userId="0525cd53ce3699d9"/>
  </w15:person>
  <w15:person w15:author="Kevin Gregory">
    <w15:presenceInfo w15:providerId="None" w15:userId="Kevin Gregory"/>
  </w15:person>
  <w15:person w15:author="Abercrombie, Kerrie">
    <w15:presenceInfo w15:providerId="AD" w15:userId="S::kerrie.abercrombie@amsa.gov.au::8693a515-a31e-4d38-ad1e-a653fba997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NotTrackFormatting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BEC"/>
    <w:rsid w:val="000015BB"/>
    <w:rsid w:val="000017EB"/>
    <w:rsid w:val="000019C0"/>
    <w:rsid w:val="0000238A"/>
    <w:rsid w:val="00004850"/>
    <w:rsid w:val="00005CFC"/>
    <w:rsid w:val="00006676"/>
    <w:rsid w:val="00007B4B"/>
    <w:rsid w:val="00010962"/>
    <w:rsid w:val="00011E6F"/>
    <w:rsid w:val="00012E85"/>
    <w:rsid w:val="0001522B"/>
    <w:rsid w:val="00015CFD"/>
    <w:rsid w:val="000174F9"/>
    <w:rsid w:val="0002067D"/>
    <w:rsid w:val="0002161E"/>
    <w:rsid w:val="00022299"/>
    <w:rsid w:val="0002265A"/>
    <w:rsid w:val="000231AE"/>
    <w:rsid w:val="00024972"/>
    <w:rsid w:val="000249C2"/>
    <w:rsid w:val="000253FC"/>
    <w:rsid w:val="000258F6"/>
    <w:rsid w:val="00026484"/>
    <w:rsid w:val="0002723C"/>
    <w:rsid w:val="000300D3"/>
    <w:rsid w:val="000313E3"/>
    <w:rsid w:val="0003173B"/>
    <w:rsid w:val="0003179C"/>
    <w:rsid w:val="000323A5"/>
    <w:rsid w:val="00032684"/>
    <w:rsid w:val="00033E27"/>
    <w:rsid w:val="000340BC"/>
    <w:rsid w:val="0003560F"/>
    <w:rsid w:val="000365C1"/>
    <w:rsid w:val="000379A7"/>
    <w:rsid w:val="00037E2B"/>
    <w:rsid w:val="00040A3E"/>
    <w:rsid w:val="00040A9B"/>
    <w:rsid w:val="00040DD5"/>
    <w:rsid w:val="00040EB8"/>
    <w:rsid w:val="0004363F"/>
    <w:rsid w:val="00045BB8"/>
    <w:rsid w:val="00045D42"/>
    <w:rsid w:val="00046C0F"/>
    <w:rsid w:val="000474E6"/>
    <w:rsid w:val="00052081"/>
    <w:rsid w:val="0005255B"/>
    <w:rsid w:val="00052968"/>
    <w:rsid w:val="00052CCC"/>
    <w:rsid w:val="0005307B"/>
    <w:rsid w:val="000537D0"/>
    <w:rsid w:val="0005531C"/>
    <w:rsid w:val="00055E48"/>
    <w:rsid w:val="00055E6B"/>
    <w:rsid w:val="000567BD"/>
    <w:rsid w:val="00057B6D"/>
    <w:rsid w:val="00061A7B"/>
    <w:rsid w:val="00062BAC"/>
    <w:rsid w:val="00063443"/>
    <w:rsid w:val="00067166"/>
    <w:rsid w:val="00070058"/>
    <w:rsid w:val="00072F5E"/>
    <w:rsid w:val="00073FD6"/>
    <w:rsid w:val="00074C34"/>
    <w:rsid w:val="0007527C"/>
    <w:rsid w:val="00075FB8"/>
    <w:rsid w:val="000774DC"/>
    <w:rsid w:val="0008042C"/>
    <w:rsid w:val="00080927"/>
    <w:rsid w:val="00080C06"/>
    <w:rsid w:val="00084050"/>
    <w:rsid w:val="0008442E"/>
    <w:rsid w:val="0008488D"/>
    <w:rsid w:val="00085D96"/>
    <w:rsid w:val="0008654C"/>
    <w:rsid w:val="00087B3C"/>
    <w:rsid w:val="000904ED"/>
    <w:rsid w:val="0009144E"/>
    <w:rsid w:val="00091845"/>
    <w:rsid w:val="000918B8"/>
    <w:rsid w:val="0009268C"/>
    <w:rsid w:val="00093294"/>
    <w:rsid w:val="00093E83"/>
    <w:rsid w:val="000944BE"/>
    <w:rsid w:val="00094CED"/>
    <w:rsid w:val="000950CC"/>
    <w:rsid w:val="00095D5E"/>
    <w:rsid w:val="00097477"/>
    <w:rsid w:val="000A1FCF"/>
    <w:rsid w:val="000A2666"/>
    <w:rsid w:val="000A27A8"/>
    <w:rsid w:val="000A287F"/>
    <w:rsid w:val="000A3054"/>
    <w:rsid w:val="000A3A7D"/>
    <w:rsid w:val="000A5291"/>
    <w:rsid w:val="000A56AA"/>
    <w:rsid w:val="000A6997"/>
    <w:rsid w:val="000A6C8C"/>
    <w:rsid w:val="000B07D8"/>
    <w:rsid w:val="000B0DB2"/>
    <w:rsid w:val="000B15AC"/>
    <w:rsid w:val="000B1A77"/>
    <w:rsid w:val="000B3390"/>
    <w:rsid w:val="000B4964"/>
    <w:rsid w:val="000B521B"/>
    <w:rsid w:val="000B5B63"/>
    <w:rsid w:val="000C03F3"/>
    <w:rsid w:val="000C20BE"/>
    <w:rsid w:val="000C679A"/>
    <w:rsid w:val="000C6A66"/>
    <w:rsid w:val="000C711B"/>
    <w:rsid w:val="000C7F9A"/>
    <w:rsid w:val="000D0D96"/>
    <w:rsid w:val="000D16D5"/>
    <w:rsid w:val="000D4009"/>
    <w:rsid w:val="000D4C0A"/>
    <w:rsid w:val="000D6693"/>
    <w:rsid w:val="000D670F"/>
    <w:rsid w:val="000D6F72"/>
    <w:rsid w:val="000D720B"/>
    <w:rsid w:val="000D727C"/>
    <w:rsid w:val="000D7880"/>
    <w:rsid w:val="000D7C1A"/>
    <w:rsid w:val="000E10E5"/>
    <w:rsid w:val="000E3954"/>
    <w:rsid w:val="000E3E52"/>
    <w:rsid w:val="000E6105"/>
    <w:rsid w:val="000F0462"/>
    <w:rsid w:val="000F0F9F"/>
    <w:rsid w:val="000F1171"/>
    <w:rsid w:val="000F156F"/>
    <w:rsid w:val="000F3A2B"/>
    <w:rsid w:val="000F3F43"/>
    <w:rsid w:val="000F52E8"/>
    <w:rsid w:val="000F69BE"/>
    <w:rsid w:val="000F6AB8"/>
    <w:rsid w:val="00100EE4"/>
    <w:rsid w:val="0010138E"/>
    <w:rsid w:val="00102E80"/>
    <w:rsid w:val="001050AA"/>
    <w:rsid w:val="00105969"/>
    <w:rsid w:val="0010680A"/>
    <w:rsid w:val="00106E5C"/>
    <w:rsid w:val="0011008B"/>
    <w:rsid w:val="00110CAF"/>
    <w:rsid w:val="00113C9B"/>
    <w:rsid w:val="00113D5B"/>
    <w:rsid w:val="00113EFD"/>
    <w:rsid w:val="00113F8F"/>
    <w:rsid w:val="001141BC"/>
    <w:rsid w:val="00117E22"/>
    <w:rsid w:val="001205DE"/>
    <w:rsid w:val="001229B2"/>
    <w:rsid w:val="00122F31"/>
    <w:rsid w:val="00124386"/>
    <w:rsid w:val="00125003"/>
    <w:rsid w:val="0013193A"/>
    <w:rsid w:val="00132115"/>
    <w:rsid w:val="00132575"/>
    <w:rsid w:val="00132C31"/>
    <w:rsid w:val="0013397A"/>
    <w:rsid w:val="001343AE"/>
    <w:rsid w:val="00134945"/>
    <w:rsid w:val="001349DB"/>
    <w:rsid w:val="00135539"/>
    <w:rsid w:val="00135722"/>
    <w:rsid w:val="00135D68"/>
    <w:rsid w:val="00136E58"/>
    <w:rsid w:val="00143907"/>
    <w:rsid w:val="00143F38"/>
    <w:rsid w:val="00144014"/>
    <w:rsid w:val="001458A2"/>
    <w:rsid w:val="0014608C"/>
    <w:rsid w:val="00147207"/>
    <w:rsid w:val="00147217"/>
    <w:rsid w:val="00152969"/>
    <w:rsid w:val="0015419C"/>
    <w:rsid w:val="00155686"/>
    <w:rsid w:val="0015575B"/>
    <w:rsid w:val="00156525"/>
    <w:rsid w:val="00157255"/>
    <w:rsid w:val="0016043E"/>
    <w:rsid w:val="001604A3"/>
    <w:rsid w:val="00161325"/>
    <w:rsid w:val="001630D8"/>
    <w:rsid w:val="001665A3"/>
    <w:rsid w:val="00167582"/>
    <w:rsid w:val="0017295E"/>
    <w:rsid w:val="0017298B"/>
    <w:rsid w:val="001734F5"/>
    <w:rsid w:val="00173554"/>
    <w:rsid w:val="00175790"/>
    <w:rsid w:val="00175C94"/>
    <w:rsid w:val="001768B4"/>
    <w:rsid w:val="00176953"/>
    <w:rsid w:val="00176FA9"/>
    <w:rsid w:val="001776AC"/>
    <w:rsid w:val="00180C11"/>
    <w:rsid w:val="00182500"/>
    <w:rsid w:val="001836BE"/>
    <w:rsid w:val="00185B38"/>
    <w:rsid w:val="001862D3"/>
    <w:rsid w:val="00186DD1"/>
    <w:rsid w:val="001875B1"/>
    <w:rsid w:val="00190A4B"/>
    <w:rsid w:val="00190AAD"/>
    <w:rsid w:val="00192610"/>
    <w:rsid w:val="00195AD9"/>
    <w:rsid w:val="00196B07"/>
    <w:rsid w:val="00196EEF"/>
    <w:rsid w:val="001A01F8"/>
    <w:rsid w:val="001A1BAB"/>
    <w:rsid w:val="001A27EE"/>
    <w:rsid w:val="001A30CC"/>
    <w:rsid w:val="001A38EA"/>
    <w:rsid w:val="001A477D"/>
    <w:rsid w:val="001A6A39"/>
    <w:rsid w:val="001A7E27"/>
    <w:rsid w:val="001B1207"/>
    <w:rsid w:val="001B4330"/>
    <w:rsid w:val="001B5ACE"/>
    <w:rsid w:val="001C2895"/>
    <w:rsid w:val="001C2C86"/>
    <w:rsid w:val="001C2D4C"/>
    <w:rsid w:val="001C31CD"/>
    <w:rsid w:val="001C524D"/>
    <w:rsid w:val="001C6B00"/>
    <w:rsid w:val="001C7DDD"/>
    <w:rsid w:val="001D0074"/>
    <w:rsid w:val="001D151F"/>
    <w:rsid w:val="001D218F"/>
    <w:rsid w:val="001D387B"/>
    <w:rsid w:val="001D3F54"/>
    <w:rsid w:val="001D4A3E"/>
    <w:rsid w:val="001D525C"/>
    <w:rsid w:val="001D649B"/>
    <w:rsid w:val="001D785F"/>
    <w:rsid w:val="001E0BA6"/>
    <w:rsid w:val="001E0F67"/>
    <w:rsid w:val="001E1BE5"/>
    <w:rsid w:val="001E2D4C"/>
    <w:rsid w:val="001E416D"/>
    <w:rsid w:val="001E42D2"/>
    <w:rsid w:val="001E43EC"/>
    <w:rsid w:val="001E5F94"/>
    <w:rsid w:val="001E680D"/>
    <w:rsid w:val="001E7B30"/>
    <w:rsid w:val="001F049E"/>
    <w:rsid w:val="001F3C4A"/>
    <w:rsid w:val="001F4379"/>
    <w:rsid w:val="001F7874"/>
    <w:rsid w:val="001F7BEB"/>
    <w:rsid w:val="00201337"/>
    <w:rsid w:val="002022EA"/>
    <w:rsid w:val="00202D80"/>
    <w:rsid w:val="00203FE9"/>
    <w:rsid w:val="002051A5"/>
    <w:rsid w:val="00205942"/>
    <w:rsid w:val="00205B17"/>
    <w:rsid w:val="00205D9B"/>
    <w:rsid w:val="00205F24"/>
    <w:rsid w:val="0020607D"/>
    <w:rsid w:val="0020656A"/>
    <w:rsid w:val="00206974"/>
    <w:rsid w:val="002074A2"/>
    <w:rsid w:val="00210661"/>
    <w:rsid w:val="00210C21"/>
    <w:rsid w:val="00211D16"/>
    <w:rsid w:val="0021274A"/>
    <w:rsid w:val="00213407"/>
    <w:rsid w:val="00214045"/>
    <w:rsid w:val="002204DA"/>
    <w:rsid w:val="0022171D"/>
    <w:rsid w:val="002223CA"/>
    <w:rsid w:val="0022371A"/>
    <w:rsid w:val="0022526D"/>
    <w:rsid w:val="00230CBF"/>
    <w:rsid w:val="00232A98"/>
    <w:rsid w:val="00232D56"/>
    <w:rsid w:val="002332A2"/>
    <w:rsid w:val="002336E5"/>
    <w:rsid w:val="00233D13"/>
    <w:rsid w:val="0023513E"/>
    <w:rsid w:val="002376A6"/>
    <w:rsid w:val="0024549A"/>
    <w:rsid w:val="002469DA"/>
    <w:rsid w:val="00246AA4"/>
    <w:rsid w:val="00247241"/>
    <w:rsid w:val="0025141E"/>
    <w:rsid w:val="00251980"/>
    <w:rsid w:val="00251FAD"/>
    <w:rsid w:val="002520AD"/>
    <w:rsid w:val="00253E9C"/>
    <w:rsid w:val="00254321"/>
    <w:rsid w:val="002557A5"/>
    <w:rsid w:val="002563FC"/>
    <w:rsid w:val="0025648A"/>
    <w:rsid w:val="00256D8A"/>
    <w:rsid w:val="00257DF8"/>
    <w:rsid w:val="00257E4A"/>
    <w:rsid w:val="0026107C"/>
    <w:rsid w:val="00261B09"/>
    <w:rsid w:val="0026241F"/>
    <w:rsid w:val="0026268A"/>
    <w:rsid w:val="00267DD7"/>
    <w:rsid w:val="00270CD5"/>
    <w:rsid w:val="0027175D"/>
    <w:rsid w:val="0027207F"/>
    <w:rsid w:val="00272E98"/>
    <w:rsid w:val="00273154"/>
    <w:rsid w:val="00274ADD"/>
    <w:rsid w:val="00274E41"/>
    <w:rsid w:val="00276425"/>
    <w:rsid w:val="0028030D"/>
    <w:rsid w:val="00280C7A"/>
    <w:rsid w:val="00280DE0"/>
    <w:rsid w:val="002811DF"/>
    <w:rsid w:val="0028267C"/>
    <w:rsid w:val="002831B2"/>
    <w:rsid w:val="00283723"/>
    <w:rsid w:val="002868C1"/>
    <w:rsid w:val="00290D38"/>
    <w:rsid w:val="00291D66"/>
    <w:rsid w:val="00292085"/>
    <w:rsid w:val="00292C19"/>
    <w:rsid w:val="00296681"/>
    <w:rsid w:val="002974BA"/>
    <w:rsid w:val="002A0616"/>
    <w:rsid w:val="002A0668"/>
    <w:rsid w:val="002A081A"/>
    <w:rsid w:val="002A11B7"/>
    <w:rsid w:val="002A12B3"/>
    <w:rsid w:val="002A29D4"/>
    <w:rsid w:val="002A5EE4"/>
    <w:rsid w:val="002A6974"/>
    <w:rsid w:val="002B1E7E"/>
    <w:rsid w:val="002B2CFF"/>
    <w:rsid w:val="002B2DD7"/>
    <w:rsid w:val="002B36ED"/>
    <w:rsid w:val="002B4762"/>
    <w:rsid w:val="002B4DD4"/>
    <w:rsid w:val="002B5364"/>
    <w:rsid w:val="002B598C"/>
    <w:rsid w:val="002B6C13"/>
    <w:rsid w:val="002C050F"/>
    <w:rsid w:val="002C1C16"/>
    <w:rsid w:val="002C2429"/>
    <w:rsid w:val="002C2D72"/>
    <w:rsid w:val="002C4437"/>
    <w:rsid w:val="002C48CC"/>
    <w:rsid w:val="002C5134"/>
    <w:rsid w:val="002C582B"/>
    <w:rsid w:val="002C7B21"/>
    <w:rsid w:val="002D0729"/>
    <w:rsid w:val="002D1481"/>
    <w:rsid w:val="002D2279"/>
    <w:rsid w:val="002D52D4"/>
    <w:rsid w:val="002D5AEC"/>
    <w:rsid w:val="002D6B5E"/>
    <w:rsid w:val="002D72A4"/>
    <w:rsid w:val="002D7E86"/>
    <w:rsid w:val="002E1B88"/>
    <w:rsid w:val="002E22F4"/>
    <w:rsid w:val="002E3B7E"/>
    <w:rsid w:val="002E4993"/>
    <w:rsid w:val="002E5BAC"/>
    <w:rsid w:val="002E5D65"/>
    <w:rsid w:val="002E7635"/>
    <w:rsid w:val="002F0678"/>
    <w:rsid w:val="002F1508"/>
    <w:rsid w:val="002F1850"/>
    <w:rsid w:val="002F1BD4"/>
    <w:rsid w:val="002F2138"/>
    <w:rsid w:val="002F265A"/>
    <w:rsid w:val="002F3536"/>
    <w:rsid w:val="002F5C70"/>
    <w:rsid w:val="002F648C"/>
    <w:rsid w:val="00300441"/>
    <w:rsid w:val="003014A8"/>
    <w:rsid w:val="00301CCB"/>
    <w:rsid w:val="003028AF"/>
    <w:rsid w:val="00304209"/>
    <w:rsid w:val="00305EFE"/>
    <w:rsid w:val="003067C4"/>
    <w:rsid w:val="00306A8C"/>
    <w:rsid w:val="0031149C"/>
    <w:rsid w:val="00311B47"/>
    <w:rsid w:val="00312192"/>
    <w:rsid w:val="00312885"/>
    <w:rsid w:val="00313BFA"/>
    <w:rsid w:val="00313C76"/>
    <w:rsid w:val="00313D85"/>
    <w:rsid w:val="00313FCF"/>
    <w:rsid w:val="0031400E"/>
    <w:rsid w:val="00315CE3"/>
    <w:rsid w:val="0031682C"/>
    <w:rsid w:val="00320639"/>
    <w:rsid w:val="00321D25"/>
    <w:rsid w:val="00322C1B"/>
    <w:rsid w:val="00323764"/>
    <w:rsid w:val="00324BEC"/>
    <w:rsid w:val="003251B2"/>
    <w:rsid w:val="003251FE"/>
    <w:rsid w:val="00325274"/>
    <w:rsid w:val="003264CF"/>
    <w:rsid w:val="00326FE6"/>
    <w:rsid w:val="003274DB"/>
    <w:rsid w:val="003276F6"/>
    <w:rsid w:val="00327FBF"/>
    <w:rsid w:val="00330A8A"/>
    <w:rsid w:val="00331E1C"/>
    <w:rsid w:val="00332C61"/>
    <w:rsid w:val="003332B8"/>
    <w:rsid w:val="003340CB"/>
    <w:rsid w:val="003416DE"/>
    <w:rsid w:val="00342BDE"/>
    <w:rsid w:val="0034384F"/>
    <w:rsid w:val="00346332"/>
    <w:rsid w:val="003467DB"/>
    <w:rsid w:val="00351653"/>
    <w:rsid w:val="003519BF"/>
    <w:rsid w:val="00351AC5"/>
    <w:rsid w:val="003528EB"/>
    <w:rsid w:val="003530E3"/>
    <w:rsid w:val="00357E93"/>
    <w:rsid w:val="0036382D"/>
    <w:rsid w:val="0036478B"/>
    <w:rsid w:val="00364856"/>
    <w:rsid w:val="00364950"/>
    <w:rsid w:val="003663C1"/>
    <w:rsid w:val="00367C91"/>
    <w:rsid w:val="00370C43"/>
    <w:rsid w:val="00372164"/>
    <w:rsid w:val="00373A5B"/>
    <w:rsid w:val="00375F01"/>
    <w:rsid w:val="00375F6E"/>
    <w:rsid w:val="003776DA"/>
    <w:rsid w:val="00377CB7"/>
    <w:rsid w:val="00380350"/>
    <w:rsid w:val="00380B4E"/>
    <w:rsid w:val="003816E4"/>
    <w:rsid w:val="00383152"/>
    <w:rsid w:val="00383EE9"/>
    <w:rsid w:val="003840BF"/>
    <w:rsid w:val="0038528A"/>
    <w:rsid w:val="003857AE"/>
    <w:rsid w:val="00385F39"/>
    <w:rsid w:val="0038629E"/>
    <w:rsid w:val="003863DA"/>
    <w:rsid w:val="00386971"/>
    <w:rsid w:val="00386979"/>
    <w:rsid w:val="00387735"/>
    <w:rsid w:val="00387E09"/>
    <w:rsid w:val="00387E5B"/>
    <w:rsid w:val="00392BB9"/>
    <w:rsid w:val="003943E2"/>
    <w:rsid w:val="00396090"/>
    <w:rsid w:val="003A052C"/>
    <w:rsid w:val="003A0ACD"/>
    <w:rsid w:val="003A0FBF"/>
    <w:rsid w:val="003A20F2"/>
    <w:rsid w:val="003A368B"/>
    <w:rsid w:val="003A3B30"/>
    <w:rsid w:val="003A3B47"/>
    <w:rsid w:val="003A51B9"/>
    <w:rsid w:val="003A5D30"/>
    <w:rsid w:val="003A7759"/>
    <w:rsid w:val="003B03BB"/>
    <w:rsid w:val="003B03EA"/>
    <w:rsid w:val="003B07D0"/>
    <w:rsid w:val="003B18D5"/>
    <w:rsid w:val="003B2AD9"/>
    <w:rsid w:val="003B5B51"/>
    <w:rsid w:val="003B629F"/>
    <w:rsid w:val="003C011E"/>
    <w:rsid w:val="003C47B5"/>
    <w:rsid w:val="003C5788"/>
    <w:rsid w:val="003C614B"/>
    <w:rsid w:val="003C7767"/>
    <w:rsid w:val="003C7C34"/>
    <w:rsid w:val="003D0670"/>
    <w:rsid w:val="003D0F37"/>
    <w:rsid w:val="003D3306"/>
    <w:rsid w:val="003D4415"/>
    <w:rsid w:val="003D50F9"/>
    <w:rsid w:val="003D5150"/>
    <w:rsid w:val="003D5AC0"/>
    <w:rsid w:val="003D7DDE"/>
    <w:rsid w:val="003E02B0"/>
    <w:rsid w:val="003E199D"/>
    <w:rsid w:val="003E3151"/>
    <w:rsid w:val="003E3A65"/>
    <w:rsid w:val="003E4EA6"/>
    <w:rsid w:val="003E7226"/>
    <w:rsid w:val="003F033F"/>
    <w:rsid w:val="003F10F7"/>
    <w:rsid w:val="003F191B"/>
    <w:rsid w:val="003F1C3A"/>
    <w:rsid w:val="003F1ECC"/>
    <w:rsid w:val="003F39C5"/>
    <w:rsid w:val="003F3A6D"/>
    <w:rsid w:val="003F3E42"/>
    <w:rsid w:val="003F4C01"/>
    <w:rsid w:val="003F5535"/>
    <w:rsid w:val="003F58C5"/>
    <w:rsid w:val="003F5FBC"/>
    <w:rsid w:val="003F6709"/>
    <w:rsid w:val="003F67B6"/>
    <w:rsid w:val="00400BD7"/>
    <w:rsid w:val="00400D57"/>
    <w:rsid w:val="00404598"/>
    <w:rsid w:val="00406C1F"/>
    <w:rsid w:val="00406CD7"/>
    <w:rsid w:val="00412C43"/>
    <w:rsid w:val="00413842"/>
    <w:rsid w:val="00414069"/>
    <w:rsid w:val="00414D1B"/>
    <w:rsid w:val="004156F7"/>
    <w:rsid w:val="00415EA0"/>
    <w:rsid w:val="00416749"/>
    <w:rsid w:val="004206E8"/>
    <w:rsid w:val="00420BE3"/>
    <w:rsid w:val="00421C3B"/>
    <w:rsid w:val="00422C08"/>
    <w:rsid w:val="00423646"/>
    <w:rsid w:val="0042403B"/>
    <w:rsid w:val="0042518D"/>
    <w:rsid w:val="004255C1"/>
    <w:rsid w:val="00425AF1"/>
    <w:rsid w:val="00425C6B"/>
    <w:rsid w:val="0042639D"/>
    <w:rsid w:val="004264F6"/>
    <w:rsid w:val="00432424"/>
    <w:rsid w:val="00433616"/>
    <w:rsid w:val="00434423"/>
    <w:rsid w:val="00434A89"/>
    <w:rsid w:val="004352B9"/>
    <w:rsid w:val="00436CF3"/>
    <w:rsid w:val="00437DFA"/>
    <w:rsid w:val="004400DF"/>
    <w:rsid w:val="00441393"/>
    <w:rsid w:val="0044420C"/>
    <w:rsid w:val="00447CF0"/>
    <w:rsid w:val="00452A37"/>
    <w:rsid w:val="00453EF3"/>
    <w:rsid w:val="00455952"/>
    <w:rsid w:val="00456927"/>
    <w:rsid w:val="00456F10"/>
    <w:rsid w:val="00461126"/>
    <w:rsid w:val="00462120"/>
    <w:rsid w:val="0046500C"/>
    <w:rsid w:val="00465491"/>
    <w:rsid w:val="004663F5"/>
    <w:rsid w:val="004673D7"/>
    <w:rsid w:val="004679DF"/>
    <w:rsid w:val="00470876"/>
    <w:rsid w:val="00473F79"/>
    <w:rsid w:val="00475533"/>
    <w:rsid w:val="00476225"/>
    <w:rsid w:val="00476A58"/>
    <w:rsid w:val="00477B4F"/>
    <w:rsid w:val="00480C58"/>
    <w:rsid w:val="00480D65"/>
    <w:rsid w:val="00485242"/>
    <w:rsid w:val="00490CC5"/>
    <w:rsid w:val="00491058"/>
    <w:rsid w:val="00492A8D"/>
    <w:rsid w:val="00496F6D"/>
    <w:rsid w:val="004A0764"/>
    <w:rsid w:val="004A0BE9"/>
    <w:rsid w:val="004A22CB"/>
    <w:rsid w:val="004A3A3E"/>
    <w:rsid w:val="004A432A"/>
    <w:rsid w:val="004A43F6"/>
    <w:rsid w:val="004A56C2"/>
    <w:rsid w:val="004A57C7"/>
    <w:rsid w:val="004B17F8"/>
    <w:rsid w:val="004B1F82"/>
    <w:rsid w:val="004B2DCF"/>
    <w:rsid w:val="004B3C5B"/>
    <w:rsid w:val="004B458D"/>
    <w:rsid w:val="004B4CD6"/>
    <w:rsid w:val="004B5245"/>
    <w:rsid w:val="004B616D"/>
    <w:rsid w:val="004B6968"/>
    <w:rsid w:val="004B69DE"/>
    <w:rsid w:val="004B7832"/>
    <w:rsid w:val="004C28BA"/>
    <w:rsid w:val="004C3135"/>
    <w:rsid w:val="004C3D10"/>
    <w:rsid w:val="004C4497"/>
    <w:rsid w:val="004C4C12"/>
    <w:rsid w:val="004C65F3"/>
    <w:rsid w:val="004C7289"/>
    <w:rsid w:val="004D0655"/>
    <w:rsid w:val="004D0799"/>
    <w:rsid w:val="004D1539"/>
    <w:rsid w:val="004D17A5"/>
    <w:rsid w:val="004D1C02"/>
    <w:rsid w:val="004D2547"/>
    <w:rsid w:val="004D377B"/>
    <w:rsid w:val="004D4979"/>
    <w:rsid w:val="004D4D95"/>
    <w:rsid w:val="004D5102"/>
    <w:rsid w:val="004D57E6"/>
    <w:rsid w:val="004D5CA4"/>
    <w:rsid w:val="004E0B3C"/>
    <w:rsid w:val="004E100D"/>
    <w:rsid w:val="004E1D57"/>
    <w:rsid w:val="004E2F16"/>
    <w:rsid w:val="004E34F4"/>
    <w:rsid w:val="004E38D4"/>
    <w:rsid w:val="004F08DD"/>
    <w:rsid w:val="004F0DA4"/>
    <w:rsid w:val="004F15F9"/>
    <w:rsid w:val="004F3244"/>
    <w:rsid w:val="004F784E"/>
    <w:rsid w:val="00500752"/>
    <w:rsid w:val="00502A3A"/>
    <w:rsid w:val="00503044"/>
    <w:rsid w:val="00503C05"/>
    <w:rsid w:val="00504281"/>
    <w:rsid w:val="00504EA0"/>
    <w:rsid w:val="00505CC1"/>
    <w:rsid w:val="0050630C"/>
    <w:rsid w:val="0050639D"/>
    <w:rsid w:val="005105C3"/>
    <w:rsid w:val="00510823"/>
    <w:rsid w:val="00510A91"/>
    <w:rsid w:val="005129C3"/>
    <w:rsid w:val="00513460"/>
    <w:rsid w:val="0051798A"/>
    <w:rsid w:val="00517E4F"/>
    <w:rsid w:val="00523005"/>
    <w:rsid w:val="0052359A"/>
    <w:rsid w:val="00523666"/>
    <w:rsid w:val="00523EA2"/>
    <w:rsid w:val="00524518"/>
    <w:rsid w:val="00525B83"/>
    <w:rsid w:val="00526234"/>
    <w:rsid w:val="00532885"/>
    <w:rsid w:val="00532A79"/>
    <w:rsid w:val="0054285F"/>
    <w:rsid w:val="00543C49"/>
    <w:rsid w:val="0054534D"/>
    <w:rsid w:val="00550099"/>
    <w:rsid w:val="005505EC"/>
    <w:rsid w:val="00551949"/>
    <w:rsid w:val="0055336C"/>
    <w:rsid w:val="00553E4B"/>
    <w:rsid w:val="00553FE5"/>
    <w:rsid w:val="00554AA4"/>
    <w:rsid w:val="00557131"/>
    <w:rsid w:val="00557434"/>
    <w:rsid w:val="005579C2"/>
    <w:rsid w:val="00560022"/>
    <w:rsid w:val="00561E39"/>
    <w:rsid w:val="00564F37"/>
    <w:rsid w:val="00566481"/>
    <w:rsid w:val="00573E83"/>
    <w:rsid w:val="00574B2C"/>
    <w:rsid w:val="0057577D"/>
    <w:rsid w:val="00575E73"/>
    <w:rsid w:val="005766A9"/>
    <w:rsid w:val="005773CC"/>
    <w:rsid w:val="005806BD"/>
    <w:rsid w:val="00580763"/>
    <w:rsid w:val="00580B6D"/>
    <w:rsid w:val="00581508"/>
    <w:rsid w:val="00581520"/>
    <w:rsid w:val="00581E22"/>
    <w:rsid w:val="005851D6"/>
    <w:rsid w:val="00587A38"/>
    <w:rsid w:val="00590C8F"/>
    <w:rsid w:val="005923B8"/>
    <w:rsid w:val="005925CC"/>
    <w:rsid w:val="005949A8"/>
    <w:rsid w:val="0059504D"/>
    <w:rsid w:val="00595415"/>
    <w:rsid w:val="00597652"/>
    <w:rsid w:val="00597DE5"/>
    <w:rsid w:val="00597FE6"/>
    <w:rsid w:val="005A080B"/>
    <w:rsid w:val="005A0A58"/>
    <w:rsid w:val="005A0CB5"/>
    <w:rsid w:val="005A1DC7"/>
    <w:rsid w:val="005A28C1"/>
    <w:rsid w:val="005A3AED"/>
    <w:rsid w:val="005A552F"/>
    <w:rsid w:val="005A6393"/>
    <w:rsid w:val="005A689B"/>
    <w:rsid w:val="005A6A7B"/>
    <w:rsid w:val="005A7821"/>
    <w:rsid w:val="005A7F22"/>
    <w:rsid w:val="005B12A5"/>
    <w:rsid w:val="005B17F5"/>
    <w:rsid w:val="005B2163"/>
    <w:rsid w:val="005B35CD"/>
    <w:rsid w:val="005B4F95"/>
    <w:rsid w:val="005C0703"/>
    <w:rsid w:val="005C161A"/>
    <w:rsid w:val="005C1BCB"/>
    <w:rsid w:val="005C2312"/>
    <w:rsid w:val="005C299E"/>
    <w:rsid w:val="005C3CBC"/>
    <w:rsid w:val="005C4735"/>
    <w:rsid w:val="005C5C63"/>
    <w:rsid w:val="005C71FF"/>
    <w:rsid w:val="005D16C2"/>
    <w:rsid w:val="005D240F"/>
    <w:rsid w:val="005D27B8"/>
    <w:rsid w:val="005D2BC0"/>
    <w:rsid w:val="005D304B"/>
    <w:rsid w:val="005D62E8"/>
    <w:rsid w:val="005D6E5D"/>
    <w:rsid w:val="005D7B4A"/>
    <w:rsid w:val="005D7C8B"/>
    <w:rsid w:val="005D7E6E"/>
    <w:rsid w:val="005E207F"/>
    <w:rsid w:val="005E2CAB"/>
    <w:rsid w:val="005E2F26"/>
    <w:rsid w:val="005E3989"/>
    <w:rsid w:val="005E417F"/>
    <w:rsid w:val="005E4659"/>
    <w:rsid w:val="005E489D"/>
    <w:rsid w:val="005E489E"/>
    <w:rsid w:val="005E4994"/>
    <w:rsid w:val="005E5683"/>
    <w:rsid w:val="005E5EB5"/>
    <w:rsid w:val="005E6557"/>
    <w:rsid w:val="005E77C2"/>
    <w:rsid w:val="005F1386"/>
    <w:rsid w:val="005F17C2"/>
    <w:rsid w:val="005F241D"/>
    <w:rsid w:val="005F3D69"/>
    <w:rsid w:val="005F4195"/>
    <w:rsid w:val="005F6575"/>
    <w:rsid w:val="005F7EC9"/>
    <w:rsid w:val="00600196"/>
    <w:rsid w:val="00600A54"/>
    <w:rsid w:val="00602295"/>
    <w:rsid w:val="00603056"/>
    <w:rsid w:val="00603908"/>
    <w:rsid w:val="006039FF"/>
    <w:rsid w:val="00603FDF"/>
    <w:rsid w:val="00604239"/>
    <w:rsid w:val="006049C8"/>
    <w:rsid w:val="006062AD"/>
    <w:rsid w:val="00610DCD"/>
    <w:rsid w:val="006127AC"/>
    <w:rsid w:val="006134D0"/>
    <w:rsid w:val="00614D16"/>
    <w:rsid w:val="00616807"/>
    <w:rsid w:val="00616ED4"/>
    <w:rsid w:val="00617F1B"/>
    <w:rsid w:val="0062047B"/>
    <w:rsid w:val="006237FF"/>
    <w:rsid w:val="0062391F"/>
    <w:rsid w:val="00623F8D"/>
    <w:rsid w:val="00626292"/>
    <w:rsid w:val="00627543"/>
    <w:rsid w:val="006304FE"/>
    <w:rsid w:val="00630646"/>
    <w:rsid w:val="00630CF0"/>
    <w:rsid w:val="00631A90"/>
    <w:rsid w:val="00632422"/>
    <w:rsid w:val="006344EA"/>
    <w:rsid w:val="00634A78"/>
    <w:rsid w:val="00635089"/>
    <w:rsid w:val="0064125B"/>
    <w:rsid w:val="00641356"/>
    <w:rsid w:val="00642025"/>
    <w:rsid w:val="00646C94"/>
    <w:rsid w:val="00646EC0"/>
    <w:rsid w:val="006470F7"/>
    <w:rsid w:val="00647CBB"/>
    <w:rsid w:val="00647F62"/>
    <w:rsid w:val="006500D0"/>
    <w:rsid w:val="0065107F"/>
    <w:rsid w:val="00651526"/>
    <w:rsid w:val="00655B0A"/>
    <w:rsid w:val="00662DB6"/>
    <w:rsid w:val="00664AB9"/>
    <w:rsid w:val="0066568A"/>
    <w:rsid w:val="00666061"/>
    <w:rsid w:val="00667424"/>
    <w:rsid w:val="006676BA"/>
    <w:rsid w:val="00667792"/>
    <w:rsid w:val="00670BE4"/>
    <w:rsid w:val="00670F81"/>
    <w:rsid w:val="00671677"/>
    <w:rsid w:val="006717C5"/>
    <w:rsid w:val="0067219B"/>
    <w:rsid w:val="006742C7"/>
    <w:rsid w:val="00674DCF"/>
    <w:rsid w:val="00674E07"/>
    <w:rsid w:val="006750F2"/>
    <w:rsid w:val="00675ED9"/>
    <w:rsid w:val="006778C1"/>
    <w:rsid w:val="00683453"/>
    <w:rsid w:val="00683D8B"/>
    <w:rsid w:val="0068553C"/>
    <w:rsid w:val="00685596"/>
    <w:rsid w:val="00685F34"/>
    <w:rsid w:val="00686307"/>
    <w:rsid w:val="0068782B"/>
    <w:rsid w:val="0068785F"/>
    <w:rsid w:val="00690B32"/>
    <w:rsid w:val="006917D8"/>
    <w:rsid w:val="00692EE0"/>
    <w:rsid w:val="006931BC"/>
    <w:rsid w:val="00694DF1"/>
    <w:rsid w:val="006960E4"/>
    <w:rsid w:val="006975A8"/>
    <w:rsid w:val="006A2EC5"/>
    <w:rsid w:val="006A3F04"/>
    <w:rsid w:val="006A4355"/>
    <w:rsid w:val="006A48C0"/>
    <w:rsid w:val="006A7CCA"/>
    <w:rsid w:val="006B0045"/>
    <w:rsid w:val="006B0203"/>
    <w:rsid w:val="006B0311"/>
    <w:rsid w:val="006B0473"/>
    <w:rsid w:val="006B080B"/>
    <w:rsid w:val="006B152C"/>
    <w:rsid w:val="006B2437"/>
    <w:rsid w:val="006B33E8"/>
    <w:rsid w:val="006B4BB3"/>
    <w:rsid w:val="006C1F1C"/>
    <w:rsid w:val="006C2F8B"/>
    <w:rsid w:val="006C39A9"/>
    <w:rsid w:val="006C3DE4"/>
    <w:rsid w:val="006C44CF"/>
    <w:rsid w:val="006C5AA4"/>
    <w:rsid w:val="006C7859"/>
    <w:rsid w:val="006C7F1F"/>
    <w:rsid w:val="006D0C20"/>
    <w:rsid w:val="006D15CF"/>
    <w:rsid w:val="006D1686"/>
    <w:rsid w:val="006D21AF"/>
    <w:rsid w:val="006D4A90"/>
    <w:rsid w:val="006D50F0"/>
    <w:rsid w:val="006E0818"/>
    <w:rsid w:val="006E0E7D"/>
    <w:rsid w:val="006E1BC9"/>
    <w:rsid w:val="006E2164"/>
    <w:rsid w:val="006E2AB1"/>
    <w:rsid w:val="006E3723"/>
    <w:rsid w:val="006E4826"/>
    <w:rsid w:val="006E7930"/>
    <w:rsid w:val="006F032D"/>
    <w:rsid w:val="006F15B6"/>
    <w:rsid w:val="006F1C14"/>
    <w:rsid w:val="006F585D"/>
    <w:rsid w:val="006F58DD"/>
    <w:rsid w:val="006F6B62"/>
    <w:rsid w:val="006F79DB"/>
    <w:rsid w:val="007002D1"/>
    <w:rsid w:val="007009CD"/>
    <w:rsid w:val="0070108E"/>
    <w:rsid w:val="007012F8"/>
    <w:rsid w:val="00701526"/>
    <w:rsid w:val="00702197"/>
    <w:rsid w:val="0070239E"/>
    <w:rsid w:val="00703088"/>
    <w:rsid w:val="0070464F"/>
    <w:rsid w:val="00704FE0"/>
    <w:rsid w:val="00705F56"/>
    <w:rsid w:val="00707716"/>
    <w:rsid w:val="007077C8"/>
    <w:rsid w:val="00707888"/>
    <w:rsid w:val="00713865"/>
    <w:rsid w:val="007153A4"/>
    <w:rsid w:val="00716A31"/>
    <w:rsid w:val="007211A9"/>
    <w:rsid w:val="00722185"/>
    <w:rsid w:val="00724509"/>
    <w:rsid w:val="007251A6"/>
    <w:rsid w:val="0072582E"/>
    <w:rsid w:val="0072591F"/>
    <w:rsid w:val="00725B3F"/>
    <w:rsid w:val="0072636D"/>
    <w:rsid w:val="0072737A"/>
    <w:rsid w:val="007277F8"/>
    <w:rsid w:val="007279C5"/>
    <w:rsid w:val="00730492"/>
    <w:rsid w:val="00730638"/>
    <w:rsid w:val="007306B4"/>
    <w:rsid w:val="007318A6"/>
    <w:rsid w:val="00731DEE"/>
    <w:rsid w:val="00732315"/>
    <w:rsid w:val="007323D6"/>
    <w:rsid w:val="007342FE"/>
    <w:rsid w:val="007348B3"/>
    <w:rsid w:val="00734F4E"/>
    <w:rsid w:val="00735A51"/>
    <w:rsid w:val="007417A9"/>
    <w:rsid w:val="00741F0A"/>
    <w:rsid w:val="0074641B"/>
    <w:rsid w:val="0074704E"/>
    <w:rsid w:val="007479DB"/>
    <w:rsid w:val="00750AF1"/>
    <w:rsid w:val="00751118"/>
    <w:rsid w:val="00751595"/>
    <w:rsid w:val="007519FD"/>
    <w:rsid w:val="00751F98"/>
    <w:rsid w:val="0075202E"/>
    <w:rsid w:val="0075218C"/>
    <w:rsid w:val="007525F4"/>
    <w:rsid w:val="00753022"/>
    <w:rsid w:val="00753297"/>
    <w:rsid w:val="0075390D"/>
    <w:rsid w:val="007542FF"/>
    <w:rsid w:val="0075567B"/>
    <w:rsid w:val="007560BA"/>
    <w:rsid w:val="007560C3"/>
    <w:rsid w:val="0076035F"/>
    <w:rsid w:val="007605DF"/>
    <w:rsid w:val="00760B28"/>
    <w:rsid w:val="00765058"/>
    <w:rsid w:val="00765CE8"/>
    <w:rsid w:val="007668E9"/>
    <w:rsid w:val="007715E8"/>
    <w:rsid w:val="00771F56"/>
    <w:rsid w:val="007734C8"/>
    <w:rsid w:val="00773F7D"/>
    <w:rsid w:val="007740B3"/>
    <w:rsid w:val="00774609"/>
    <w:rsid w:val="00776004"/>
    <w:rsid w:val="00777CAD"/>
    <w:rsid w:val="00780A55"/>
    <w:rsid w:val="00782F78"/>
    <w:rsid w:val="0078486B"/>
    <w:rsid w:val="00784C2D"/>
    <w:rsid w:val="00784F89"/>
    <w:rsid w:val="00785046"/>
    <w:rsid w:val="00785879"/>
    <w:rsid w:val="00785A39"/>
    <w:rsid w:val="00786B4A"/>
    <w:rsid w:val="00787965"/>
    <w:rsid w:val="00787D8A"/>
    <w:rsid w:val="00790277"/>
    <w:rsid w:val="00791683"/>
    <w:rsid w:val="00791A49"/>
    <w:rsid w:val="00791EBC"/>
    <w:rsid w:val="00793577"/>
    <w:rsid w:val="00793C1A"/>
    <w:rsid w:val="00793FB4"/>
    <w:rsid w:val="007954E6"/>
    <w:rsid w:val="007970B9"/>
    <w:rsid w:val="007974AF"/>
    <w:rsid w:val="007A1943"/>
    <w:rsid w:val="007A36CA"/>
    <w:rsid w:val="007A446A"/>
    <w:rsid w:val="007A4D7D"/>
    <w:rsid w:val="007A6476"/>
    <w:rsid w:val="007A6741"/>
    <w:rsid w:val="007B0857"/>
    <w:rsid w:val="007B0C9F"/>
    <w:rsid w:val="007B29A6"/>
    <w:rsid w:val="007B32C0"/>
    <w:rsid w:val="007B3AD3"/>
    <w:rsid w:val="007B464A"/>
    <w:rsid w:val="007B64BE"/>
    <w:rsid w:val="007B66F1"/>
    <w:rsid w:val="007B6754"/>
    <w:rsid w:val="007B6A93"/>
    <w:rsid w:val="007B7FEC"/>
    <w:rsid w:val="007C01E4"/>
    <w:rsid w:val="007C3669"/>
    <w:rsid w:val="007C3798"/>
    <w:rsid w:val="007C3D51"/>
    <w:rsid w:val="007C3EB8"/>
    <w:rsid w:val="007C72E5"/>
    <w:rsid w:val="007D2107"/>
    <w:rsid w:val="007D356F"/>
    <w:rsid w:val="007D3EAE"/>
    <w:rsid w:val="007D4F18"/>
    <w:rsid w:val="007D5895"/>
    <w:rsid w:val="007D5D29"/>
    <w:rsid w:val="007D6311"/>
    <w:rsid w:val="007D674E"/>
    <w:rsid w:val="007D6B1C"/>
    <w:rsid w:val="007D6D78"/>
    <w:rsid w:val="007D6D87"/>
    <w:rsid w:val="007D713E"/>
    <w:rsid w:val="007D747F"/>
    <w:rsid w:val="007D77AB"/>
    <w:rsid w:val="007E30DF"/>
    <w:rsid w:val="007E6F8B"/>
    <w:rsid w:val="007E724C"/>
    <w:rsid w:val="007F2382"/>
    <w:rsid w:val="007F4626"/>
    <w:rsid w:val="007F747A"/>
    <w:rsid w:val="007F7544"/>
    <w:rsid w:val="00800995"/>
    <w:rsid w:val="00801A39"/>
    <w:rsid w:val="00802B2D"/>
    <w:rsid w:val="00802D62"/>
    <w:rsid w:val="00803B93"/>
    <w:rsid w:val="00804226"/>
    <w:rsid w:val="00806501"/>
    <w:rsid w:val="00807D43"/>
    <w:rsid w:val="0081058D"/>
    <w:rsid w:val="00810809"/>
    <w:rsid w:val="00812295"/>
    <w:rsid w:val="00812618"/>
    <w:rsid w:val="00813258"/>
    <w:rsid w:val="00815E10"/>
    <w:rsid w:val="00817C6E"/>
    <w:rsid w:val="00821A0D"/>
    <w:rsid w:val="00822817"/>
    <w:rsid w:val="00822EEB"/>
    <w:rsid w:val="00823025"/>
    <w:rsid w:val="00823625"/>
    <w:rsid w:val="00823B68"/>
    <w:rsid w:val="00825BE4"/>
    <w:rsid w:val="008263B3"/>
    <w:rsid w:val="00826A1B"/>
    <w:rsid w:val="00827B43"/>
    <w:rsid w:val="008326B2"/>
    <w:rsid w:val="0083344E"/>
    <w:rsid w:val="00835C0B"/>
    <w:rsid w:val="00835E5C"/>
    <w:rsid w:val="008410DD"/>
    <w:rsid w:val="0084118C"/>
    <w:rsid w:val="008449B8"/>
    <w:rsid w:val="00846831"/>
    <w:rsid w:val="0084683E"/>
    <w:rsid w:val="00846D1F"/>
    <w:rsid w:val="008500F3"/>
    <w:rsid w:val="00850852"/>
    <w:rsid w:val="00850ADD"/>
    <w:rsid w:val="00852099"/>
    <w:rsid w:val="008533FB"/>
    <w:rsid w:val="00853A9B"/>
    <w:rsid w:val="008546FC"/>
    <w:rsid w:val="008556C8"/>
    <w:rsid w:val="00855AE8"/>
    <w:rsid w:val="00857A48"/>
    <w:rsid w:val="00857B0D"/>
    <w:rsid w:val="0086075F"/>
    <w:rsid w:val="00864E45"/>
    <w:rsid w:val="00864F85"/>
    <w:rsid w:val="00865303"/>
    <w:rsid w:val="00865532"/>
    <w:rsid w:val="00865E58"/>
    <w:rsid w:val="00870EEA"/>
    <w:rsid w:val="00871929"/>
    <w:rsid w:val="0087271C"/>
    <w:rsid w:val="00872BCC"/>
    <w:rsid w:val="00872D04"/>
    <w:rsid w:val="008736F9"/>
    <w:rsid w:val="008737D3"/>
    <w:rsid w:val="008746A5"/>
    <w:rsid w:val="008747E0"/>
    <w:rsid w:val="00874862"/>
    <w:rsid w:val="0087563A"/>
    <w:rsid w:val="00875D28"/>
    <w:rsid w:val="00876841"/>
    <w:rsid w:val="00877222"/>
    <w:rsid w:val="0087790B"/>
    <w:rsid w:val="00880457"/>
    <w:rsid w:val="008825DA"/>
    <w:rsid w:val="008827A8"/>
    <w:rsid w:val="00882B3C"/>
    <w:rsid w:val="00883AE3"/>
    <w:rsid w:val="0088489E"/>
    <w:rsid w:val="008867AC"/>
    <w:rsid w:val="008870AD"/>
    <w:rsid w:val="00887DF3"/>
    <w:rsid w:val="00890E10"/>
    <w:rsid w:val="00890E87"/>
    <w:rsid w:val="00892C57"/>
    <w:rsid w:val="0089335D"/>
    <w:rsid w:val="00893A14"/>
    <w:rsid w:val="00894714"/>
    <w:rsid w:val="00894D12"/>
    <w:rsid w:val="00894DAC"/>
    <w:rsid w:val="008968EC"/>
    <w:rsid w:val="008972C3"/>
    <w:rsid w:val="008A0F75"/>
    <w:rsid w:val="008A35C7"/>
    <w:rsid w:val="008A6F5C"/>
    <w:rsid w:val="008B0683"/>
    <w:rsid w:val="008B1D10"/>
    <w:rsid w:val="008B38AF"/>
    <w:rsid w:val="008B3D5A"/>
    <w:rsid w:val="008B517C"/>
    <w:rsid w:val="008B6AB9"/>
    <w:rsid w:val="008C127B"/>
    <w:rsid w:val="008C33B5"/>
    <w:rsid w:val="008C3975"/>
    <w:rsid w:val="008C4757"/>
    <w:rsid w:val="008C4B6D"/>
    <w:rsid w:val="008C4ECA"/>
    <w:rsid w:val="008C5032"/>
    <w:rsid w:val="008C53D4"/>
    <w:rsid w:val="008C5F03"/>
    <w:rsid w:val="008C70B4"/>
    <w:rsid w:val="008C7E65"/>
    <w:rsid w:val="008C7EBA"/>
    <w:rsid w:val="008D1B79"/>
    <w:rsid w:val="008D1E3F"/>
    <w:rsid w:val="008D21C5"/>
    <w:rsid w:val="008D2314"/>
    <w:rsid w:val="008D56C2"/>
    <w:rsid w:val="008D66D5"/>
    <w:rsid w:val="008D677A"/>
    <w:rsid w:val="008E02C3"/>
    <w:rsid w:val="008E0774"/>
    <w:rsid w:val="008E0E81"/>
    <w:rsid w:val="008E1BB7"/>
    <w:rsid w:val="008E1F69"/>
    <w:rsid w:val="008E54F8"/>
    <w:rsid w:val="008E5E93"/>
    <w:rsid w:val="008E7CEA"/>
    <w:rsid w:val="008E7F5E"/>
    <w:rsid w:val="008F010B"/>
    <w:rsid w:val="008F035C"/>
    <w:rsid w:val="008F1B57"/>
    <w:rsid w:val="008F3638"/>
    <w:rsid w:val="008F42D5"/>
    <w:rsid w:val="008F57D8"/>
    <w:rsid w:val="008F6D04"/>
    <w:rsid w:val="008F7807"/>
    <w:rsid w:val="008F7910"/>
    <w:rsid w:val="008F7E9E"/>
    <w:rsid w:val="0090013C"/>
    <w:rsid w:val="009003D7"/>
    <w:rsid w:val="009013EB"/>
    <w:rsid w:val="00902834"/>
    <w:rsid w:val="00904F03"/>
    <w:rsid w:val="00905D6C"/>
    <w:rsid w:val="009102A3"/>
    <w:rsid w:val="0091160F"/>
    <w:rsid w:val="00911CD7"/>
    <w:rsid w:val="0091224E"/>
    <w:rsid w:val="00912760"/>
    <w:rsid w:val="00913B44"/>
    <w:rsid w:val="00914431"/>
    <w:rsid w:val="00914E26"/>
    <w:rsid w:val="009153E3"/>
    <w:rsid w:val="0091590F"/>
    <w:rsid w:val="00917B19"/>
    <w:rsid w:val="009249A2"/>
    <w:rsid w:val="00924ABF"/>
    <w:rsid w:val="009250F6"/>
    <w:rsid w:val="0092540C"/>
    <w:rsid w:val="00925E0F"/>
    <w:rsid w:val="00926E83"/>
    <w:rsid w:val="0092777B"/>
    <w:rsid w:val="00931A57"/>
    <w:rsid w:val="00931B48"/>
    <w:rsid w:val="00932C9D"/>
    <w:rsid w:val="00933560"/>
    <w:rsid w:val="00934580"/>
    <w:rsid w:val="00936154"/>
    <w:rsid w:val="00936A95"/>
    <w:rsid w:val="009414E6"/>
    <w:rsid w:val="00942C44"/>
    <w:rsid w:val="00944C21"/>
    <w:rsid w:val="0094549B"/>
    <w:rsid w:val="00945B52"/>
    <w:rsid w:val="00950122"/>
    <w:rsid w:val="009522CA"/>
    <w:rsid w:val="00953F5E"/>
    <w:rsid w:val="00954CCE"/>
    <w:rsid w:val="00955585"/>
    <w:rsid w:val="009610A6"/>
    <w:rsid w:val="0096397B"/>
    <w:rsid w:val="00966FC5"/>
    <w:rsid w:val="009672E7"/>
    <w:rsid w:val="00970A45"/>
    <w:rsid w:val="00971591"/>
    <w:rsid w:val="00973A06"/>
    <w:rsid w:val="00973FD9"/>
    <w:rsid w:val="0097455F"/>
    <w:rsid w:val="00974564"/>
    <w:rsid w:val="00974BC7"/>
    <w:rsid w:val="00974D44"/>
    <w:rsid w:val="00974E99"/>
    <w:rsid w:val="009764FA"/>
    <w:rsid w:val="00976AEE"/>
    <w:rsid w:val="009773B0"/>
    <w:rsid w:val="00980192"/>
    <w:rsid w:val="00981087"/>
    <w:rsid w:val="0098220E"/>
    <w:rsid w:val="009826A4"/>
    <w:rsid w:val="00982D62"/>
    <w:rsid w:val="0098341B"/>
    <w:rsid w:val="00983796"/>
    <w:rsid w:val="00985055"/>
    <w:rsid w:val="00985E48"/>
    <w:rsid w:val="009862C5"/>
    <w:rsid w:val="009865F4"/>
    <w:rsid w:val="0098661F"/>
    <w:rsid w:val="00990F8A"/>
    <w:rsid w:val="00991CDC"/>
    <w:rsid w:val="00992928"/>
    <w:rsid w:val="00993E11"/>
    <w:rsid w:val="00994D97"/>
    <w:rsid w:val="009954E7"/>
    <w:rsid w:val="00995787"/>
    <w:rsid w:val="00995AB3"/>
    <w:rsid w:val="0099629B"/>
    <w:rsid w:val="00996F7C"/>
    <w:rsid w:val="009977A0"/>
    <w:rsid w:val="009A1FCD"/>
    <w:rsid w:val="009A2739"/>
    <w:rsid w:val="009A3336"/>
    <w:rsid w:val="009A479F"/>
    <w:rsid w:val="009A5EC5"/>
    <w:rsid w:val="009A7C17"/>
    <w:rsid w:val="009B16C4"/>
    <w:rsid w:val="009B296E"/>
    <w:rsid w:val="009B74FA"/>
    <w:rsid w:val="009B785E"/>
    <w:rsid w:val="009B7D47"/>
    <w:rsid w:val="009C00C9"/>
    <w:rsid w:val="009C0860"/>
    <w:rsid w:val="009C0B27"/>
    <w:rsid w:val="009C25D3"/>
    <w:rsid w:val="009C26F8"/>
    <w:rsid w:val="009C29E7"/>
    <w:rsid w:val="009C4530"/>
    <w:rsid w:val="009C4E02"/>
    <w:rsid w:val="009C609E"/>
    <w:rsid w:val="009C68C3"/>
    <w:rsid w:val="009C73CB"/>
    <w:rsid w:val="009D0E1C"/>
    <w:rsid w:val="009D13A2"/>
    <w:rsid w:val="009D1A22"/>
    <w:rsid w:val="009D1A66"/>
    <w:rsid w:val="009D3CB0"/>
    <w:rsid w:val="009D41CF"/>
    <w:rsid w:val="009D6D6A"/>
    <w:rsid w:val="009D7F8F"/>
    <w:rsid w:val="009E16EC"/>
    <w:rsid w:val="009E281E"/>
    <w:rsid w:val="009E472A"/>
    <w:rsid w:val="009E4A4D"/>
    <w:rsid w:val="009E58A1"/>
    <w:rsid w:val="009F0720"/>
    <w:rsid w:val="009F07F2"/>
    <w:rsid w:val="009F081F"/>
    <w:rsid w:val="009F2BEF"/>
    <w:rsid w:val="009F4532"/>
    <w:rsid w:val="009F629C"/>
    <w:rsid w:val="009F798B"/>
    <w:rsid w:val="00A029F0"/>
    <w:rsid w:val="00A03913"/>
    <w:rsid w:val="00A0395E"/>
    <w:rsid w:val="00A13139"/>
    <w:rsid w:val="00A13D2C"/>
    <w:rsid w:val="00A13E56"/>
    <w:rsid w:val="00A152FA"/>
    <w:rsid w:val="00A17515"/>
    <w:rsid w:val="00A2061C"/>
    <w:rsid w:val="00A21550"/>
    <w:rsid w:val="00A22C78"/>
    <w:rsid w:val="00A23CC4"/>
    <w:rsid w:val="00A24838"/>
    <w:rsid w:val="00A24A6F"/>
    <w:rsid w:val="00A24ED7"/>
    <w:rsid w:val="00A25EB6"/>
    <w:rsid w:val="00A2603E"/>
    <w:rsid w:val="00A27DDA"/>
    <w:rsid w:val="00A30E7D"/>
    <w:rsid w:val="00A31388"/>
    <w:rsid w:val="00A31890"/>
    <w:rsid w:val="00A32A0A"/>
    <w:rsid w:val="00A3542B"/>
    <w:rsid w:val="00A37EE0"/>
    <w:rsid w:val="00A41D75"/>
    <w:rsid w:val="00A41DBA"/>
    <w:rsid w:val="00A4282A"/>
    <w:rsid w:val="00A4308C"/>
    <w:rsid w:val="00A43780"/>
    <w:rsid w:val="00A4469B"/>
    <w:rsid w:val="00A44AA5"/>
    <w:rsid w:val="00A44B9C"/>
    <w:rsid w:val="00A46C18"/>
    <w:rsid w:val="00A51924"/>
    <w:rsid w:val="00A51950"/>
    <w:rsid w:val="00A5256E"/>
    <w:rsid w:val="00A538DE"/>
    <w:rsid w:val="00A549B3"/>
    <w:rsid w:val="00A56C8C"/>
    <w:rsid w:val="00A6102A"/>
    <w:rsid w:val="00A619B1"/>
    <w:rsid w:val="00A62F5C"/>
    <w:rsid w:val="00A65C3C"/>
    <w:rsid w:val="00A66024"/>
    <w:rsid w:val="00A662B0"/>
    <w:rsid w:val="00A6652B"/>
    <w:rsid w:val="00A668D2"/>
    <w:rsid w:val="00A67DA0"/>
    <w:rsid w:val="00A72ED7"/>
    <w:rsid w:val="00A73DC4"/>
    <w:rsid w:val="00A74B49"/>
    <w:rsid w:val="00A7537B"/>
    <w:rsid w:val="00A75926"/>
    <w:rsid w:val="00A76A14"/>
    <w:rsid w:val="00A8083F"/>
    <w:rsid w:val="00A823EB"/>
    <w:rsid w:val="00A84CE0"/>
    <w:rsid w:val="00A858B6"/>
    <w:rsid w:val="00A87457"/>
    <w:rsid w:val="00A907C1"/>
    <w:rsid w:val="00A90D86"/>
    <w:rsid w:val="00A915FE"/>
    <w:rsid w:val="00A916FA"/>
    <w:rsid w:val="00A93103"/>
    <w:rsid w:val="00A937EA"/>
    <w:rsid w:val="00A94CF0"/>
    <w:rsid w:val="00A968F6"/>
    <w:rsid w:val="00A973D4"/>
    <w:rsid w:val="00A973D8"/>
    <w:rsid w:val="00AA0857"/>
    <w:rsid w:val="00AA08A7"/>
    <w:rsid w:val="00AA1028"/>
    <w:rsid w:val="00AA2ADE"/>
    <w:rsid w:val="00AA321F"/>
    <w:rsid w:val="00AA34F8"/>
    <w:rsid w:val="00AA3E01"/>
    <w:rsid w:val="00AA3FE1"/>
    <w:rsid w:val="00AA686B"/>
    <w:rsid w:val="00AA7005"/>
    <w:rsid w:val="00AB03B7"/>
    <w:rsid w:val="00AB2F47"/>
    <w:rsid w:val="00AB46CD"/>
    <w:rsid w:val="00AB4A21"/>
    <w:rsid w:val="00AB4FB9"/>
    <w:rsid w:val="00AB6C5E"/>
    <w:rsid w:val="00AB7363"/>
    <w:rsid w:val="00AC0A93"/>
    <w:rsid w:val="00AC0ECF"/>
    <w:rsid w:val="00AC0FDF"/>
    <w:rsid w:val="00AC12CD"/>
    <w:rsid w:val="00AC1940"/>
    <w:rsid w:val="00AC33A2"/>
    <w:rsid w:val="00AC38FA"/>
    <w:rsid w:val="00AC70BD"/>
    <w:rsid w:val="00AC7481"/>
    <w:rsid w:val="00AC78E3"/>
    <w:rsid w:val="00AD126A"/>
    <w:rsid w:val="00AD146F"/>
    <w:rsid w:val="00AD1F46"/>
    <w:rsid w:val="00AD2C95"/>
    <w:rsid w:val="00AD3510"/>
    <w:rsid w:val="00AD3708"/>
    <w:rsid w:val="00AD3990"/>
    <w:rsid w:val="00AD4E86"/>
    <w:rsid w:val="00AD50DD"/>
    <w:rsid w:val="00AD57FD"/>
    <w:rsid w:val="00AD5C3D"/>
    <w:rsid w:val="00AD64D9"/>
    <w:rsid w:val="00AE167E"/>
    <w:rsid w:val="00AE1CC3"/>
    <w:rsid w:val="00AE275E"/>
    <w:rsid w:val="00AE6412"/>
    <w:rsid w:val="00AE65F1"/>
    <w:rsid w:val="00AE6BB4"/>
    <w:rsid w:val="00AE74AD"/>
    <w:rsid w:val="00AE7B1B"/>
    <w:rsid w:val="00AF159C"/>
    <w:rsid w:val="00AF2640"/>
    <w:rsid w:val="00AF3C9B"/>
    <w:rsid w:val="00AF4022"/>
    <w:rsid w:val="00AF42BE"/>
    <w:rsid w:val="00AF684C"/>
    <w:rsid w:val="00B01873"/>
    <w:rsid w:val="00B027B4"/>
    <w:rsid w:val="00B03907"/>
    <w:rsid w:val="00B03F1C"/>
    <w:rsid w:val="00B0529E"/>
    <w:rsid w:val="00B06277"/>
    <w:rsid w:val="00B07D08"/>
    <w:rsid w:val="00B10B9B"/>
    <w:rsid w:val="00B117A0"/>
    <w:rsid w:val="00B135DD"/>
    <w:rsid w:val="00B13EE7"/>
    <w:rsid w:val="00B15269"/>
    <w:rsid w:val="00B15778"/>
    <w:rsid w:val="00B158A5"/>
    <w:rsid w:val="00B17253"/>
    <w:rsid w:val="00B17AE5"/>
    <w:rsid w:val="00B24A40"/>
    <w:rsid w:val="00B25CD5"/>
    <w:rsid w:val="00B27AAA"/>
    <w:rsid w:val="00B30F4D"/>
    <w:rsid w:val="00B31A41"/>
    <w:rsid w:val="00B34086"/>
    <w:rsid w:val="00B34EBD"/>
    <w:rsid w:val="00B40199"/>
    <w:rsid w:val="00B406CD"/>
    <w:rsid w:val="00B408EE"/>
    <w:rsid w:val="00B411C7"/>
    <w:rsid w:val="00B416E3"/>
    <w:rsid w:val="00B4208D"/>
    <w:rsid w:val="00B42E95"/>
    <w:rsid w:val="00B43B76"/>
    <w:rsid w:val="00B440A4"/>
    <w:rsid w:val="00B44492"/>
    <w:rsid w:val="00B46EAA"/>
    <w:rsid w:val="00B47045"/>
    <w:rsid w:val="00B50097"/>
    <w:rsid w:val="00B502FF"/>
    <w:rsid w:val="00B52146"/>
    <w:rsid w:val="00B53268"/>
    <w:rsid w:val="00B54188"/>
    <w:rsid w:val="00B552CA"/>
    <w:rsid w:val="00B602A1"/>
    <w:rsid w:val="00B62669"/>
    <w:rsid w:val="00B63FC6"/>
    <w:rsid w:val="00B65847"/>
    <w:rsid w:val="00B661E9"/>
    <w:rsid w:val="00B663F7"/>
    <w:rsid w:val="00B67422"/>
    <w:rsid w:val="00B67E25"/>
    <w:rsid w:val="00B67FEF"/>
    <w:rsid w:val="00B701DF"/>
    <w:rsid w:val="00B7058D"/>
    <w:rsid w:val="00B70BD4"/>
    <w:rsid w:val="00B73270"/>
    <w:rsid w:val="00B73463"/>
    <w:rsid w:val="00B73525"/>
    <w:rsid w:val="00B73FA4"/>
    <w:rsid w:val="00B74245"/>
    <w:rsid w:val="00B7492B"/>
    <w:rsid w:val="00B77A7D"/>
    <w:rsid w:val="00B77E31"/>
    <w:rsid w:val="00B8025C"/>
    <w:rsid w:val="00B80967"/>
    <w:rsid w:val="00B80E3E"/>
    <w:rsid w:val="00B81F33"/>
    <w:rsid w:val="00B82E34"/>
    <w:rsid w:val="00B8375F"/>
    <w:rsid w:val="00B84BF3"/>
    <w:rsid w:val="00B867BF"/>
    <w:rsid w:val="00B87712"/>
    <w:rsid w:val="00B877B1"/>
    <w:rsid w:val="00B87D91"/>
    <w:rsid w:val="00B9016D"/>
    <w:rsid w:val="00B908C2"/>
    <w:rsid w:val="00B93D95"/>
    <w:rsid w:val="00B94E6E"/>
    <w:rsid w:val="00BA0F98"/>
    <w:rsid w:val="00BA1517"/>
    <w:rsid w:val="00BA176A"/>
    <w:rsid w:val="00BA2301"/>
    <w:rsid w:val="00BA2BD0"/>
    <w:rsid w:val="00BA2BF0"/>
    <w:rsid w:val="00BA67FD"/>
    <w:rsid w:val="00BA7C48"/>
    <w:rsid w:val="00BB104A"/>
    <w:rsid w:val="00BB10EB"/>
    <w:rsid w:val="00BB14D5"/>
    <w:rsid w:val="00BB23A3"/>
    <w:rsid w:val="00BB27A6"/>
    <w:rsid w:val="00BB2DA1"/>
    <w:rsid w:val="00BB2E2F"/>
    <w:rsid w:val="00BB2E66"/>
    <w:rsid w:val="00BB3211"/>
    <w:rsid w:val="00BB3543"/>
    <w:rsid w:val="00BB3663"/>
    <w:rsid w:val="00BB3935"/>
    <w:rsid w:val="00BB4E37"/>
    <w:rsid w:val="00BB565B"/>
    <w:rsid w:val="00BB714B"/>
    <w:rsid w:val="00BB7165"/>
    <w:rsid w:val="00BB7A2C"/>
    <w:rsid w:val="00BC0309"/>
    <w:rsid w:val="00BC1329"/>
    <w:rsid w:val="00BC189D"/>
    <w:rsid w:val="00BC27F6"/>
    <w:rsid w:val="00BC39F4"/>
    <w:rsid w:val="00BC3FC1"/>
    <w:rsid w:val="00BC4452"/>
    <w:rsid w:val="00BC4EE4"/>
    <w:rsid w:val="00BC740C"/>
    <w:rsid w:val="00BD0000"/>
    <w:rsid w:val="00BD048E"/>
    <w:rsid w:val="00BD1B49"/>
    <w:rsid w:val="00BD218B"/>
    <w:rsid w:val="00BD21FE"/>
    <w:rsid w:val="00BD32BC"/>
    <w:rsid w:val="00BD7EE1"/>
    <w:rsid w:val="00BE050B"/>
    <w:rsid w:val="00BE0B07"/>
    <w:rsid w:val="00BE14EB"/>
    <w:rsid w:val="00BE2219"/>
    <w:rsid w:val="00BE26C3"/>
    <w:rsid w:val="00BE2B62"/>
    <w:rsid w:val="00BE2CC5"/>
    <w:rsid w:val="00BE4C1F"/>
    <w:rsid w:val="00BE516A"/>
    <w:rsid w:val="00BE5219"/>
    <w:rsid w:val="00BE5568"/>
    <w:rsid w:val="00BF0206"/>
    <w:rsid w:val="00BF10CC"/>
    <w:rsid w:val="00BF1358"/>
    <w:rsid w:val="00BF25E3"/>
    <w:rsid w:val="00BF3A68"/>
    <w:rsid w:val="00BF3CB4"/>
    <w:rsid w:val="00BF4304"/>
    <w:rsid w:val="00BF4BD6"/>
    <w:rsid w:val="00C0106D"/>
    <w:rsid w:val="00C01863"/>
    <w:rsid w:val="00C02961"/>
    <w:rsid w:val="00C02A60"/>
    <w:rsid w:val="00C0309C"/>
    <w:rsid w:val="00C036DE"/>
    <w:rsid w:val="00C04289"/>
    <w:rsid w:val="00C04338"/>
    <w:rsid w:val="00C0500B"/>
    <w:rsid w:val="00C06932"/>
    <w:rsid w:val="00C102F3"/>
    <w:rsid w:val="00C10EC5"/>
    <w:rsid w:val="00C123B8"/>
    <w:rsid w:val="00C133BE"/>
    <w:rsid w:val="00C13810"/>
    <w:rsid w:val="00C14B97"/>
    <w:rsid w:val="00C165EB"/>
    <w:rsid w:val="00C2048E"/>
    <w:rsid w:val="00C2069C"/>
    <w:rsid w:val="00C214AE"/>
    <w:rsid w:val="00C215DD"/>
    <w:rsid w:val="00C21F0E"/>
    <w:rsid w:val="00C22208"/>
    <w:rsid w:val="00C222B4"/>
    <w:rsid w:val="00C2231A"/>
    <w:rsid w:val="00C227BC"/>
    <w:rsid w:val="00C23301"/>
    <w:rsid w:val="00C25739"/>
    <w:rsid w:val="00C2578A"/>
    <w:rsid w:val="00C26053"/>
    <w:rsid w:val="00C304F3"/>
    <w:rsid w:val="00C30770"/>
    <w:rsid w:val="00C308F8"/>
    <w:rsid w:val="00C30CA7"/>
    <w:rsid w:val="00C31E5F"/>
    <w:rsid w:val="00C346EC"/>
    <w:rsid w:val="00C34CC8"/>
    <w:rsid w:val="00C352EA"/>
    <w:rsid w:val="00C354B5"/>
    <w:rsid w:val="00C35CF6"/>
    <w:rsid w:val="00C35F0A"/>
    <w:rsid w:val="00C407E7"/>
    <w:rsid w:val="00C4205C"/>
    <w:rsid w:val="00C42E66"/>
    <w:rsid w:val="00C43FDB"/>
    <w:rsid w:val="00C46266"/>
    <w:rsid w:val="00C47A15"/>
    <w:rsid w:val="00C50878"/>
    <w:rsid w:val="00C50C2F"/>
    <w:rsid w:val="00C50D51"/>
    <w:rsid w:val="00C51585"/>
    <w:rsid w:val="00C51D90"/>
    <w:rsid w:val="00C51FCD"/>
    <w:rsid w:val="00C52B00"/>
    <w:rsid w:val="00C533EC"/>
    <w:rsid w:val="00C53AE0"/>
    <w:rsid w:val="00C5470E"/>
    <w:rsid w:val="00C555F6"/>
    <w:rsid w:val="00C55EFB"/>
    <w:rsid w:val="00C5615A"/>
    <w:rsid w:val="00C56585"/>
    <w:rsid w:val="00C56B3F"/>
    <w:rsid w:val="00C60A64"/>
    <w:rsid w:val="00C61E65"/>
    <w:rsid w:val="00C6297F"/>
    <w:rsid w:val="00C671BE"/>
    <w:rsid w:val="00C67FFA"/>
    <w:rsid w:val="00C7000A"/>
    <w:rsid w:val="00C72E29"/>
    <w:rsid w:val="00C7555A"/>
    <w:rsid w:val="00C773D9"/>
    <w:rsid w:val="00C77FA0"/>
    <w:rsid w:val="00C805CB"/>
    <w:rsid w:val="00C80A77"/>
    <w:rsid w:val="00C80ACE"/>
    <w:rsid w:val="00C81162"/>
    <w:rsid w:val="00C815D3"/>
    <w:rsid w:val="00C8192F"/>
    <w:rsid w:val="00C8274F"/>
    <w:rsid w:val="00C829BB"/>
    <w:rsid w:val="00C82D5B"/>
    <w:rsid w:val="00C83234"/>
    <w:rsid w:val="00C83666"/>
    <w:rsid w:val="00C84259"/>
    <w:rsid w:val="00C84E66"/>
    <w:rsid w:val="00C853C0"/>
    <w:rsid w:val="00C868FD"/>
    <w:rsid w:val="00C870B5"/>
    <w:rsid w:val="00C915F9"/>
    <w:rsid w:val="00C91630"/>
    <w:rsid w:val="00C919B0"/>
    <w:rsid w:val="00C936F6"/>
    <w:rsid w:val="00C93C64"/>
    <w:rsid w:val="00C966EB"/>
    <w:rsid w:val="00C96A9D"/>
    <w:rsid w:val="00CA04B1"/>
    <w:rsid w:val="00CA2323"/>
    <w:rsid w:val="00CA236A"/>
    <w:rsid w:val="00CA2DFC"/>
    <w:rsid w:val="00CA3923"/>
    <w:rsid w:val="00CA49ED"/>
    <w:rsid w:val="00CA526E"/>
    <w:rsid w:val="00CA5DFA"/>
    <w:rsid w:val="00CA6105"/>
    <w:rsid w:val="00CA6159"/>
    <w:rsid w:val="00CA6634"/>
    <w:rsid w:val="00CB03D4"/>
    <w:rsid w:val="00CB04E4"/>
    <w:rsid w:val="00CB2FCC"/>
    <w:rsid w:val="00CB3BFE"/>
    <w:rsid w:val="00CB507B"/>
    <w:rsid w:val="00CB5CC9"/>
    <w:rsid w:val="00CC21E1"/>
    <w:rsid w:val="00CC3265"/>
    <w:rsid w:val="00CC35EF"/>
    <w:rsid w:val="00CC5048"/>
    <w:rsid w:val="00CC5B18"/>
    <w:rsid w:val="00CC5CC8"/>
    <w:rsid w:val="00CC5F44"/>
    <w:rsid w:val="00CC6246"/>
    <w:rsid w:val="00CD1431"/>
    <w:rsid w:val="00CD1682"/>
    <w:rsid w:val="00CD1A5B"/>
    <w:rsid w:val="00CD1DF2"/>
    <w:rsid w:val="00CD4953"/>
    <w:rsid w:val="00CD6A67"/>
    <w:rsid w:val="00CD6F3B"/>
    <w:rsid w:val="00CD751C"/>
    <w:rsid w:val="00CE10AB"/>
    <w:rsid w:val="00CE3AB5"/>
    <w:rsid w:val="00CE4F0B"/>
    <w:rsid w:val="00CE5674"/>
    <w:rsid w:val="00CE5A3F"/>
    <w:rsid w:val="00CE5E46"/>
    <w:rsid w:val="00CE5FF5"/>
    <w:rsid w:val="00CE7A38"/>
    <w:rsid w:val="00CF062D"/>
    <w:rsid w:val="00CF0B59"/>
    <w:rsid w:val="00CF346A"/>
    <w:rsid w:val="00CF36A7"/>
    <w:rsid w:val="00CF4F54"/>
    <w:rsid w:val="00CF51D0"/>
    <w:rsid w:val="00CF6412"/>
    <w:rsid w:val="00D01F60"/>
    <w:rsid w:val="00D0394B"/>
    <w:rsid w:val="00D072F0"/>
    <w:rsid w:val="00D12613"/>
    <w:rsid w:val="00D13222"/>
    <w:rsid w:val="00D1463A"/>
    <w:rsid w:val="00D1624A"/>
    <w:rsid w:val="00D168CC"/>
    <w:rsid w:val="00D16B8E"/>
    <w:rsid w:val="00D1754F"/>
    <w:rsid w:val="00D20F51"/>
    <w:rsid w:val="00D2138C"/>
    <w:rsid w:val="00D216A5"/>
    <w:rsid w:val="00D21F5B"/>
    <w:rsid w:val="00D228B7"/>
    <w:rsid w:val="00D25A94"/>
    <w:rsid w:val="00D2676C"/>
    <w:rsid w:val="00D2697A"/>
    <w:rsid w:val="00D2783E"/>
    <w:rsid w:val="00D27E94"/>
    <w:rsid w:val="00D31339"/>
    <w:rsid w:val="00D31BD6"/>
    <w:rsid w:val="00D32876"/>
    <w:rsid w:val="00D32A0B"/>
    <w:rsid w:val="00D33FB2"/>
    <w:rsid w:val="00D347D9"/>
    <w:rsid w:val="00D3501D"/>
    <w:rsid w:val="00D36983"/>
    <w:rsid w:val="00D3700C"/>
    <w:rsid w:val="00D43E9F"/>
    <w:rsid w:val="00D46139"/>
    <w:rsid w:val="00D463F9"/>
    <w:rsid w:val="00D5364B"/>
    <w:rsid w:val="00D538D7"/>
    <w:rsid w:val="00D569B6"/>
    <w:rsid w:val="00D5740A"/>
    <w:rsid w:val="00D60ACC"/>
    <w:rsid w:val="00D63A04"/>
    <w:rsid w:val="00D63F76"/>
    <w:rsid w:val="00D653B1"/>
    <w:rsid w:val="00D678F8"/>
    <w:rsid w:val="00D70668"/>
    <w:rsid w:val="00D7111F"/>
    <w:rsid w:val="00D71545"/>
    <w:rsid w:val="00D71905"/>
    <w:rsid w:val="00D71ED5"/>
    <w:rsid w:val="00D7339B"/>
    <w:rsid w:val="00D74AE1"/>
    <w:rsid w:val="00D75139"/>
    <w:rsid w:val="00D7576E"/>
    <w:rsid w:val="00D76B34"/>
    <w:rsid w:val="00D77B40"/>
    <w:rsid w:val="00D80A24"/>
    <w:rsid w:val="00D80A69"/>
    <w:rsid w:val="00D8171E"/>
    <w:rsid w:val="00D83DF2"/>
    <w:rsid w:val="00D83F00"/>
    <w:rsid w:val="00D85124"/>
    <w:rsid w:val="00D865A8"/>
    <w:rsid w:val="00D86C82"/>
    <w:rsid w:val="00D87D5A"/>
    <w:rsid w:val="00D87F0C"/>
    <w:rsid w:val="00D90391"/>
    <w:rsid w:val="00D90489"/>
    <w:rsid w:val="00D91B7A"/>
    <w:rsid w:val="00D92C2D"/>
    <w:rsid w:val="00D930FF"/>
    <w:rsid w:val="00D95BDA"/>
    <w:rsid w:val="00D967BA"/>
    <w:rsid w:val="00DA17CD"/>
    <w:rsid w:val="00DA477C"/>
    <w:rsid w:val="00DA4D9E"/>
    <w:rsid w:val="00DA548E"/>
    <w:rsid w:val="00DA7DB4"/>
    <w:rsid w:val="00DB2219"/>
    <w:rsid w:val="00DB25B3"/>
    <w:rsid w:val="00DB307D"/>
    <w:rsid w:val="00DB4916"/>
    <w:rsid w:val="00DB50E4"/>
    <w:rsid w:val="00DB5880"/>
    <w:rsid w:val="00DB5E4A"/>
    <w:rsid w:val="00DB642C"/>
    <w:rsid w:val="00DB665E"/>
    <w:rsid w:val="00DB6C69"/>
    <w:rsid w:val="00DB6E1E"/>
    <w:rsid w:val="00DB73C8"/>
    <w:rsid w:val="00DC0578"/>
    <w:rsid w:val="00DC0D1B"/>
    <w:rsid w:val="00DC0D66"/>
    <w:rsid w:val="00DC12B0"/>
    <w:rsid w:val="00DC1663"/>
    <w:rsid w:val="00DC19AB"/>
    <w:rsid w:val="00DC2CF3"/>
    <w:rsid w:val="00DC3D1C"/>
    <w:rsid w:val="00DC48A5"/>
    <w:rsid w:val="00DC542F"/>
    <w:rsid w:val="00DC5EE5"/>
    <w:rsid w:val="00DC6B3F"/>
    <w:rsid w:val="00DC6D2F"/>
    <w:rsid w:val="00DC734E"/>
    <w:rsid w:val="00DD0638"/>
    <w:rsid w:val="00DD5E22"/>
    <w:rsid w:val="00DD723B"/>
    <w:rsid w:val="00DE0409"/>
    <w:rsid w:val="00DE0893"/>
    <w:rsid w:val="00DE12EE"/>
    <w:rsid w:val="00DE2814"/>
    <w:rsid w:val="00DE2FA1"/>
    <w:rsid w:val="00DE3E10"/>
    <w:rsid w:val="00DE73D5"/>
    <w:rsid w:val="00DE79B2"/>
    <w:rsid w:val="00DE7A0E"/>
    <w:rsid w:val="00DF005D"/>
    <w:rsid w:val="00DF29C9"/>
    <w:rsid w:val="00DF2DFF"/>
    <w:rsid w:val="00DF2E96"/>
    <w:rsid w:val="00DF3B16"/>
    <w:rsid w:val="00DF3BFD"/>
    <w:rsid w:val="00DF59F6"/>
    <w:rsid w:val="00DF5C68"/>
    <w:rsid w:val="00DF63DA"/>
    <w:rsid w:val="00DF663A"/>
    <w:rsid w:val="00DF6836"/>
    <w:rsid w:val="00DF7A12"/>
    <w:rsid w:val="00E005D3"/>
    <w:rsid w:val="00E01272"/>
    <w:rsid w:val="00E02A0A"/>
    <w:rsid w:val="00E03846"/>
    <w:rsid w:val="00E064E9"/>
    <w:rsid w:val="00E0723D"/>
    <w:rsid w:val="00E0773B"/>
    <w:rsid w:val="00E10BDA"/>
    <w:rsid w:val="00E14AC9"/>
    <w:rsid w:val="00E1506A"/>
    <w:rsid w:val="00E171A6"/>
    <w:rsid w:val="00E172B0"/>
    <w:rsid w:val="00E17B47"/>
    <w:rsid w:val="00E2032E"/>
    <w:rsid w:val="00E20A7D"/>
    <w:rsid w:val="00E2214B"/>
    <w:rsid w:val="00E2540A"/>
    <w:rsid w:val="00E258F6"/>
    <w:rsid w:val="00E27A2F"/>
    <w:rsid w:val="00E31396"/>
    <w:rsid w:val="00E3571E"/>
    <w:rsid w:val="00E358C4"/>
    <w:rsid w:val="00E36F0F"/>
    <w:rsid w:val="00E37635"/>
    <w:rsid w:val="00E37E9F"/>
    <w:rsid w:val="00E40AEF"/>
    <w:rsid w:val="00E4122C"/>
    <w:rsid w:val="00E41415"/>
    <w:rsid w:val="00E42319"/>
    <w:rsid w:val="00E42A94"/>
    <w:rsid w:val="00E43758"/>
    <w:rsid w:val="00E44BE8"/>
    <w:rsid w:val="00E458BF"/>
    <w:rsid w:val="00E45B88"/>
    <w:rsid w:val="00E46C29"/>
    <w:rsid w:val="00E4733B"/>
    <w:rsid w:val="00E47F7F"/>
    <w:rsid w:val="00E5002E"/>
    <w:rsid w:val="00E50540"/>
    <w:rsid w:val="00E512CC"/>
    <w:rsid w:val="00E5198B"/>
    <w:rsid w:val="00E51A8E"/>
    <w:rsid w:val="00E53355"/>
    <w:rsid w:val="00E55A84"/>
    <w:rsid w:val="00E56440"/>
    <w:rsid w:val="00E56D95"/>
    <w:rsid w:val="00E61315"/>
    <w:rsid w:val="00E622E8"/>
    <w:rsid w:val="00E6406D"/>
    <w:rsid w:val="00E6445F"/>
    <w:rsid w:val="00E6473A"/>
    <w:rsid w:val="00E658CB"/>
    <w:rsid w:val="00E659F5"/>
    <w:rsid w:val="00E65EE0"/>
    <w:rsid w:val="00E6723E"/>
    <w:rsid w:val="00E67A5C"/>
    <w:rsid w:val="00E67BBC"/>
    <w:rsid w:val="00E704D1"/>
    <w:rsid w:val="00E706E7"/>
    <w:rsid w:val="00E72F8D"/>
    <w:rsid w:val="00E731CF"/>
    <w:rsid w:val="00E734BE"/>
    <w:rsid w:val="00E76036"/>
    <w:rsid w:val="00E760A3"/>
    <w:rsid w:val="00E76AD0"/>
    <w:rsid w:val="00E770F6"/>
    <w:rsid w:val="00E81220"/>
    <w:rsid w:val="00E81AA0"/>
    <w:rsid w:val="00E84229"/>
    <w:rsid w:val="00E86D30"/>
    <w:rsid w:val="00E8766C"/>
    <w:rsid w:val="00E90DA6"/>
    <w:rsid w:val="00E90E4E"/>
    <w:rsid w:val="00E91682"/>
    <w:rsid w:val="00E92108"/>
    <w:rsid w:val="00E92AF2"/>
    <w:rsid w:val="00E92F1E"/>
    <w:rsid w:val="00E9391E"/>
    <w:rsid w:val="00E93CD8"/>
    <w:rsid w:val="00E93D6C"/>
    <w:rsid w:val="00E942AE"/>
    <w:rsid w:val="00E9698E"/>
    <w:rsid w:val="00E97138"/>
    <w:rsid w:val="00E97323"/>
    <w:rsid w:val="00EA1052"/>
    <w:rsid w:val="00EA218F"/>
    <w:rsid w:val="00EA2904"/>
    <w:rsid w:val="00EA3C9B"/>
    <w:rsid w:val="00EA4632"/>
    <w:rsid w:val="00EA4F29"/>
    <w:rsid w:val="00EA5F83"/>
    <w:rsid w:val="00EA668C"/>
    <w:rsid w:val="00EA6F9D"/>
    <w:rsid w:val="00EB35B2"/>
    <w:rsid w:val="00EB3A38"/>
    <w:rsid w:val="00EB5510"/>
    <w:rsid w:val="00EB6784"/>
    <w:rsid w:val="00EB6F3C"/>
    <w:rsid w:val="00EC1E2C"/>
    <w:rsid w:val="00EC24B7"/>
    <w:rsid w:val="00EC284D"/>
    <w:rsid w:val="00EC5E1D"/>
    <w:rsid w:val="00ED030E"/>
    <w:rsid w:val="00ED1C7D"/>
    <w:rsid w:val="00ED2A8D"/>
    <w:rsid w:val="00ED2B45"/>
    <w:rsid w:val="00ED2F49"/>
    <w:rsid w:val="00ED5F97"/>
    <w:rsid w:val="00ED7D5F"/>
    <w:rsid w:val="00EE0984"/>
    <w:rsid w:val="00EE1F49"/>
    <w:rsid w:val="00EE239E"/>
    <w:rsid w:val="00EE3363"/>
    <w:rsid w:val="00EE54CB"/>
    <w:rsid w:val="00EF1C54"/>
    <w:rsid w:val="00EF1FCB"/>
    <w:rsid w:val="00EF23C8"/>
    <w:rsid w:val="00EF404B"/>
    <w:rsid w:val="00EF490D"/>
    <w:rsid w:val="00EF538A"/>
    <w:rsid w:val="00EF5517"/>
    <w:rsid w:val="00EF616E"/>
    <w:rsid w:val="00EF7AB3"/>
    <w:rsid w:val="00EF7DD7"/>
    <w:rsid w:val="00F00011"/>
    <w:rsid w:val="00F00376"/>
    <w:rsid w:val="00F00D83"/>
    <w:rsid w:val="00F02991"/>
    <w:rsid w:val="00F02F1F"/>
    <w:rsid w:val="00F02F9B"/>
    <w:rsid w:val="00F04A53"/>
    <w:rsid w:val="00F06B06"/>
    <w:rsid w:val="00F06E71"/>
    <w:rsid w:val="00F0705C"/>
    <w:rsid w:val="00F070AF"/>
    <w:rsid w:val="00F10209"/>
    <w:rsid w:val="00F124DA"/>
    <w:rsid w:val="00F15682"/>
    <w:rsid w:val="00F157E2"/>
    <w:rsid w:val="00F211ED"/>
    <w:rsid w:val="00F240B2"/>
    <w:rsid w:val="00F24385"/>
    <w:rsid w:val="00F24870"/>
    <w:rsid w:val="00F25249"/>
    <w:rsid w:val="00F27C5C"/>
    <w:rsid w:val="00F32F86"/>
    <w:rsid w:val="00F33A86"/>
    <w:rsid w:val="00F3517E"/>
    <w:rsid w:val="00F366CD"/>
    <w:rsid w:val="00F370B7"/>
    <w:rsid w:val="00F4027E"/>
    <w:rsid w:val="00F403F4"/>
    <w:rsid w:val="00F41744"/>
    <w:rsid w:val="00F417F2"/>
    <w:rsid w:val="00F42554"/>
    <w:rsid w:val="00F43B53"/>
    <w:rsid w:val="00F4462B"/>
    <w:rsid w:val="00F453B6"/>
    <w:rsid w:val="00F46310"/>
    <w:rsid w:val="00F472BC"/>
    <w:rsid w:val="00F47DAD"/>
    <w:rsid w:val="00F527AC"/>
    <w:rsid w:val="00F52FC5"/>
    <w:rsid w:val="00F53C33"/>
    <w:rsid w:val="00F54242"/>
    <w:rsid w:val="00F56C26"/>
    <w:rsid w:val="00F61D83"/>
    <w:rsid w:val="00F64B31"/>
    <w:rsid w:val="00F64E3C"/>
    <w:rsid w:val="00F65DD1"/>
    <w:rsid w:val="00F65F03"/>
    <w:rsid w:val="00F67BA3"/>
    <w:rsid w:val="00F70611"/>
    <w:rsid w:val="00F707B3"/>
    <w:rsid w:val="00F71135"/>
    <w:rsid w:val="00F73BFC"/>
    <w:rsid w:val="00F74785"/>
    <w:rsid w:val="00F74E65"/>
    <w:rsid w:val="00F75498"/>
    <w:rsid w:val="00F77615"/>
    <w:rsid w:val="00F80185"/>
    <w:rsid w:val="00F80841"/>
    <w:rsid w:val="00F81355"/>
    <w:rsid w:val="00F814EE"/>
    <w:rsid w:val="00F82DEF"/>
    <w:rsid w:val="00F834EA"/>
    <w:rsid w:val="00F85E4F"/>
    <w:rsid w:val="00F90461"/>
    <w:rsid w:val="00F90A8A"/>
    <w:rsid w:val="00F91044"/>
    <w:rsid w:val="00F95FA1"/>
    <w:rsid w:val="00F966A3"/>
    <w:rsid w:val="00F97068"/>
    <w:rsid w:val="00FA0275"/>
    <w:rsid w:val="00FA29B6"/>
    <w:rsid w:val="00FA478F"/>
    <w:rsid w:val="00FA5260"/>
    <w:rsid w:val="00FA5EDF"/>
    <w:rsid w:val="00FA670D"/>
    <w:rsid w:val="00FB0921"/>
    <w:rsid w:val="00FB16A8"/>
    <w:rsid w:val="00FB40A0"/>
    <w:rsid w:val="00FB51A6"/>
    <w:rsid w:val="00FB55B7"/>
    <w:rsid w:val="00FB574D"/>
    <w:rsid w:val="00FB6226"/>
    <w:rsid w:val="00FC08C2"/>
    <w:rsid w:val="00FC1653"/>
    <w:rsid w:val="00FC378B"/>
    <w:rsid w:val="00FC3977"/>
    <w:rsid w:val="00FC3BB9"/>
    <w:rsid w:val="00FC3BF5"/>
    <w:rsid w:val="00FC7368"/>
    <w:rsid w:val="00FD0569"/>
    <w:rsid w:val="00FD172D"/>
    <w:rsid w:val="00FD1E43"/>
    <w:rsid w:val="00FD2F16"/>
    <w:rsid w:val="00FD5561"/>
    <w:rsid w:val="00FD6065"/>
    <w:rsid w:val="00FD7E61"/>
    <w:rsid w:val="00FE0F29"/>
    <w:rsid w:val="00FE36CA"/>
    <w:rsid w:val="00FE3FC4"/>
    <w:rsid w:val="00FE6ADB"/>
    <w:rsid w:val="00FF6538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B795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609"/>
    <w:pPr>
      <w:spacing w:after="0" w:line="240" w:lineRule="auto"/>
    </w:pPr>
    <w:rPr>
      <w:rFonts w:cs="Times New Roman"/>
      <w:sz w:val="18"/>
      <w:szCs w:val="24"/>
      <w:lang w:val="en-GB" w:eastAsia="en-GB"/>
    </w:rPr>
  </w:style>
  <w:style w:type="paragraph" w:styleId="Heading1">
    <w:name w:val="heading 1"/>
    <w:basedOn w:val="Normal"/>
    <w:next w:val="Heading1separatationline"/>
    <w:link w:val="Heading1Char"/>
    <w:qFormat/>
    <w:rsid w:val="00C52B00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AFAA"/>
      <w:sz w:val="28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926E83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olor w:val="00AFAA"/>
      <w:sz w:val="28"/>
      <w:szCs w:val="28"/>
      <w:lang w:eastAsia="de-DE"/>
    </w:rPr>
  </w:style>
  <w:style w:type="paragraph" w:styleId="Heading3">
    <w:name w:val="heading 3"/>
    <w:basedOn w:val="Normal"/>
    <w:next w:val="BodyText"/>
    <w:link w:val="Heading3Char"/>
    <w:autoRedefine/>
    <w:qFormat/>
    <w:rsid w:val="0038528A"/>
    <w:pPr>
      <w:keepNext/>
      <w:keepLines/>
      <w:numPr>
        <w:ilvl w:val="2"/>
        <w:numId w:val="15"/>
      </w:numPr>
      <w:spacing w:after="6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00AFAA"/>
    </w:rPr>
  </w:style>
  <w:style w:type="paragraph" w:styleId="Heading4">
    <w:name w:val="heading 4"/>
    <w:basedOn w:val="Normal"/>
    <w:next w:val="BodyText"/>
    <w:link w:val="Heading4Char"/>
    <w:qFormat/>
    <w:rsid w:val="00C52B00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00AFAA"/>
    </w:rPr>
  </w:style>
  <w:style w:type="paragraph" w:styleId="Heading5">
    <w:name w:val="heading 5"/>
    <w:basedOn w:val="Normal"/>
    <w:next w:val="Normal"/>
    <w:link w:val="Heading5Char"/>
    <w:rsid w:val="00E81A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E81A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E81A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E81A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E81A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81AA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81AA0"/>
    <w:rPr>
      <w:sz w:val="20"/>
      <w:lang w:val="en-GB"/>
    </w:rPr>
  </w:style>
  <w:style w:type="paragraph" w:styleId="Footer">
    <w:name w:val="footer"/>
    <w:link w:val="FooterChar"/>
    <w:rsid w:val="00E81AA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E81AA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81A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1AA0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E8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E81AA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C52B00"/>
    <w:rPr>
      <w:rFonts w:asciiTheme="majorHAnsi" w:eastAsiaTheme="majorEastAsia" w:hAnsiTheme="majorHAnsi" w:cstheme="majorBidi"/>
      <w:b/>
      <w:bCs/>
      <w:caps/>
      <w:color w:val="00AFAA"/>
      <w:sz w:val="28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26E83"/>
    <w:rPr>
      <w:rFonts w:asciiTheme="majorHAnsi" w:eastAsiaTheme="majorEastAsia" w:hAnsiTheme="majorHAnsi" w:cstheme="majorBidi"/>
      <w:b/>
      <w:bCs/>
      <w:color w:val="00AFAA"/>
      <w:sz w:val="28"/>
      <w:szCs w:val="28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38528A"/>
    <w:rPr>
      <w:rFonts w:asciiTheme="majorHAnsi" w:eastAsiaTheme="majorEastAsia" w:hAnsiTheme="majorHAnsi" w:cstheme="majorBidi"/>
      <w:b/>
      <w:bCs/>
      <w:smallCaps/>
      <w:color w:val="00AFAA"/>
      <w:sz w:val="18"/>
      <w:szCs w:val="24"/>
      <w:lang w:val="en-GB" w:eastAsia="en-GB"/>
    </w:rPr>
  </w:style>
  <w:style w:type="paragraph" w:styleId="List">
    <w:name w:val="List"/>
    <w:basedOn w:val="Normal"/>
    <w:uiPriority w:val="99"/>
    <w:unhideWhenUsed/>
    <w:rsid w:val="00E81AA0"/>
    <w:pPr>
      <w:ind w:left="360" w:hanging="360"/>
      <w:contextualSpacing/>
    </w:pPr>
  </w:style>
  <w:style w:type="character" w:customStyle="1" w:styleId="Heading4Char">
    <w:name w:val="Heading 4 Char"/>
    <w:basedOn w:val="DefaultParagraphFont"/>
    <w:link w:val="Heading4"/>
    <w:rsid w:val="00C52B00"/>
    <w:rPr>
      <w:rFonts w:asciiTheme="majorHAnsi" w:eastAsiaTheme="majorEastAsia" w:hAnsiTheme="majorHAnsi" w:cstheme="majorBidi"/>
      <w:b/>
      <w:bCs/>
      <w:iCs/>
      <w:color w:val="00AFAA"/>
      <w:sz w:val="18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E81AA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E81AA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E81AA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E81A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E81A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E56440"/>
    <w:pPr>
      <w:numPr>
        <w:numId w:val="6"/>
      </w:numPr>
      <w:spacing w:after="120"/>
    </w:pPr>
    <w:rPr>
      <w:color w:val="000000" w:themeColor="text1"/>
    </w:rPr>
  </w:style>
  <w:style w:type="paragraph" w:customStyle="1" w:styleId="Bullet2">
    <w:name w:val="Bullet 2"/>
    <w:basedOn w:val="Normal"/>
    <w:link w:val="Bullet2Char"/>
    <w:qFormat/>
    <w:rsid w:val="00BE2219"/>
    <w:pPr>
      <w:numPr>
        <w:numId w:val="7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E770F6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</w:rPr>
  </w:style>
  <w:style w:type="paragraph" w:customStyle="1" w:styleId="Heading2separationline">
    <w:name w:val="Heading 2 separation line"/>
    <w:basedOn w:val="Normal"/>
    <w:next w:val="BodyText"/>
    <w:rsid w:val="00E770F6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</w:rPr>
  </w:style>
  <w:style w:type="paragraph" w:customStyle="1" w:styleId="PageNumber1">
    <w:name w:val="Page Number1"/>
    <w:basedOn w:val="Normal"/>
    <w:rsid w:val="00E81AA0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E81AA0"/>
    <w:rPr>
      <w:b/>
      <w:color w:val="00558C" w:themeColor="accent1"/>
      <w:sz w:val="50"/>
      <w:szCs w:val="50"/>
    </w:rPr>
  </w:style>
  <w:style w:type="paragraph" w:customStyle="1" w:styleId="Contents">
    <w:name w:val="Contents"/>
    <w:basedOn w:val="Header"/>
    <w:rsid w:val="00E81AA0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D01F60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</w:rPr>
  </w:style>
  <w:style w:type="paragraph" w:styleId="TOC2">
    <w:name w:val="toc 2"/>
    <w:basedOn w:val="Normal"/>
    <w:next w:val="Normal"/>
    <w:autoRedefine/>
    <w:uiPriority w:val="39"/>
    <w:rsid w:val="00B53268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</w:rPr>
  </w:style>
  <w:style w:type="character" w:styleId="Hyperlink">
    <w:name w:val="Hyperlink"/>
    <w:basedOn w:val="DefaultParagraphFont"/>
    <w:uiPriority w:val="99"/>
    <w:unhideWhenUsed/>
    <w:rsid w:val="00E81AA0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E81AA0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E81AA0"/>
    <w:pPr>
      <w:tabs>
        <w:tab w:val="right" w:leader="dot" w:pos="9781"/>
      </w:tabs>
      <w:spacing w:after="60"/>
      <w:ind w:left="1276" w:hanging="1276"/>
    </w:pPr>
    <w:rPr>
      <w:i/>
    </w:rPr>
  </w:style>
  <w:style w:type="paragraph" w:customStyle="1" w:styleId="Tabletext">
    <w:name w:val="Table text"/>
    <w:basedOn w:val="Normal"/>
    <w:qFormat/>
    <w:rsid w:val="00A31388"/>
    <w:pPr>
      <w:spacing w:before="60" w:after="60"/>
    </w:pPr>
    <w:rPr>
      <w:color w:val="000000" w:themeColor="text1"/>
      <w:sz w:val="20"/>
      <w:szCs w:val="20"/>
    </w:rPr>
  </w:style>
  <w:style w:type="paragraph" w:customStyle="1" w:styleId="Tabletexttitle">
    <w:name w:val="Table text title"/>
    <w:basedOn w:val="Tabletext"/>
    <w:rsid w:val="00E81AA0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E81AA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E81AA0"/>
    <w:rPr>
      <w:b/>
      <w:bCs/>
      <w:i/>
      <w:color w:val="575756"/>
      <w:u w:val="single"/>
    </w:rPr>
  </w:style>
  <w:style w:type="paragraph" w:styleId="TOC3">
    <w:name w:val="toc 3"/>
    <w:basedOn w:val="Normal"/>
    <w:next w:val="Normal"/>
    <w:uiPriority w:val="39"/>
    <w:unhideWhenUsed/>
    <w:rsid w:val="003D4415"/>
    <w:pPr>
      <w:tabs>
        <w:tab w:val="right" w:leader="dot" w:pos="9781"/>
        <w:tab w:val="left" w:leader="dot" w:pos="10348"/>
      </w:tabs>
      <w:spacing w:after="60"/>
      <w:ind w:left="1134" w:right="425" w:hanging="709"/>
    </w:pPr>
    <w:rPr>
      <w:color w:val="00558C"/>
    </w:rPr>
  </w:style>
  <w:style w:type="paragraph" w:styleId="BodyTextIndent3">
    <w:name w:val="Body Text Indent 3"/>
    <w:basedOn w:val="Normal"/>
    <w:link w:val="BodyTextIndent3Char"/>
    <w:semiHidden/>
    <w:unhideWhenUsed/>
    <w:rsid w:val="00E81AA0"/>
    <w:pPr>
      <w:spacing w:after="120"/>
      <w:ind w:left="360"/>
    </w:pPr>
    <w:rPr>
      <w:sz w:val="16"/>
      <w:szCs w:val="16"/>
    </w:rPr>
  </w:style>
  <w:style w:type="paragraph" w:styleId="List2">
    <w:name w:val="List 2"/>
    <w:basedOn w:val="Normal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BE2219"/>
    <w:rPr>
      <w:rFonts w:cs="Times New Roman"/>
      <w:color w:val="000000" w:themeColor="text1"/>
      <w:szCs w:val="24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81AA0"/>
    <w:rPr>
      <w:sz w:val="16"/>
      <w:szCs w:val="16"/>
      <w:lang w:val="en-GB"/>
    </w:rPr>
  </w:style>
  <w:style w:type="paragraph" w:customStyle="1" w:styleId="AppendixHead1">
    <w:name w:val="Appendix Head 1"/>
    <w:basedOn w:val="Normal"/>
    <w:next w:val="Heading1separatationline"/>
    <w:rsid w:val="00C52B00"/>
    <w:pPr>
      <w:numPr>
        <w:numId w:val="4"/>
      </w:numPr>
      <w:spacing w:before="120" w:after="120"/>
    </w:pPr>
    <w:rPr>
      <w:rFonts w:eastAsia="Calibri" w:cs="Arial"/>
      <w:b/>
      <w:caps/>
      <w:color w:val="00AFAA"/>
      <w:sz w:val="28"/>
    </w:rPr>
  </w:style>
  <w:style w:type="paragraph" w:customStyle="1" w:styleId="AppendixHead2">
    <w:name w:val="Appendix Head 2"/>
    <w:basedOn w:val="Normal"/>
    <w:next w:val="Heading2separationline"/>
    <w:rsid w:val="00C52B00"/>
    <w:pPr>
      <w:numPr>
        <w:ilvl w:val="1"/>
        <w:numId w:val="4"/>
      </w:numPr>
      <w:spacing w:before="120" w:after="120"/>
    </w:pPr>
    <w:rPr>
      <w:rFonts w:eastAsia="Calibri" w:cs="Arial"/>
      <w:b/>
      <w:caps/>
      <w:color w:val="00AFAA"/>
      <w:sz w:val="24"/>
    </w:rPr>
  </w:style>
  <w:style w:type="paragraph" w:customStyle="1" w:styleId="AppendixHead3">
    <w:name w:val="Appendix Head 3"/>
    <w:basedOn w:val="Normal"/>
    <w:next w:val="BodyText"/>
    <w:rsid w:val="00C52B00"/>
    <w:pPr>
      <w:numPr>
        <w:ilvl w:val="2"/>
        <w:numId w:val="4"/>
      </w:numPr>
      <w:spacing w:before="120" w:after="120"/>
    </w:pPr>
    <w:rPr>
      <w:rFonts w:eastAsia="Calibri" w:cs="Arial"/>
      <w:b/>
      <w:smallCaps/>
      <w:color w:val="00AFAA"/>
    </w:rPr>
  </w:style>
  <w:style w:type="paragraph" w:customStyle="1" w:styleId="AppendixHead4">
    <w:name w:val="Appendix Head 4"/>
    <w:basedOn w:val="Normal"/>
    <w:next w:val="BodyText"/>
    <w:rsid w:val="00C52B00"/>
    <w:pPr>
      <w:numPr>
        <w:ilvl w:val="3"/>
        <w:numId w:val="4"/>
      </w:numPr>
      <w:spacing w:before="120" w:after="120"/>
    </w:pPr>
    <w:rPr>
      <w:rFonts w:eastAsia="Calibri" w:cs="Arial"/>
      <w:b/>
      <w:color w:val="00AFAA"/>
    </w:rPr>
  </w:style>
  <w:style w:type="paragraph" w:customStyle="1" w:styleId="Annex">
    <w:name w:val="Annex"/>
    <w:basedOn w:val="Normal"/>
    <w:next w:val="BodyText"/>
    <w:link w:val="AnnexChar"/>
    <w:qFormat/>
    <w:rsid w:val="0070239E"/>
    <w:pPr>
      <w:numPr>
        <w:numId w:val="2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70239E"/>
    <w:rPr>
      <w:rFonts w:cs="Times New Roman"/>
      <w:b/>
      <w:i/>
      <w:caps/>
      <w:color w:val="407EC9"/>
      <w:sz w:val="28"/>
      <w:szCs w:val="24"/>
      <w:u w:val="single"/>
      <w:lang w:val="en-GB" w:eastAsia="en-GB"/>
    </w:rPr>
  </w:style>
  <w:style w:type="paragraph" w:customStyle="1" w:styleId="AnnexAHead1">
    <w:name w:val="Annex A Head 1"/>
    <w:basedOn w:val="Normal"/>
    <w:next w:val="Heading1separatationline"/>
    <w:rsid w:val="00C52B00"/>
    <w:pPr>
      <w:numPr>
        <w:numId w:val="13"/>
      </w:numPr>
      <w:spacing w:before="120" w:after="120"/>
    </w:pPr>
    <w:rPr>
      <w:rFonts w:eastAsia="Calibri" w:cs="Calibri"/>
      <w:b/>
      <w:bCs/>
      <w:caps/>
      <w:color w:val="00AFAA"/>
      <w:sz w:val="28"/>
    </w:rPr>
  </w:style>
  <w:style w:type="paragraph" w:customStyle="1" w:styleId="AnnexAHead2">
    <w:name w:val="Annex A Head 2"/>
    <w:basedOn w:val="Normal"/>
    <w:next w:val="Heading2separationline"/>
    <w:rsid w:val="00C52B00"/>
    <w:pPr>
      <w:numPr>
        <w:ilvl w:val="1"/>
        <w:numId w:val="13"/>
      </w:numPr>
      <w:spacing w:before="120" w:after="120"/>
    </w:pPr>
    <w:rPr>
      <w:rFonts w:eastAsia="Calibri" w:cs="Calibri"/>
      <w:b/>
      <w:caps/>
      <w:color w:val="00AFAA"/>
      <w:sz w:val="24"/>
    </w:rPr>
  </w:style>
  <w:style w:type="paragraph" w:styleId="BodyText">
    <w:name w:val="Body Text"/>
    <w:basedOn w:val="Normal"/>
    <w:link w:val="BodyTextChar"/>
    <w:unhideWhenUsed/>
    <w:qFormat/>
    <w:rsid w:val="00BE2219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BE2219"/>
    <w:rPr>
      <w:rFonts w:cs="Times New Roman"/>
      <w:szCs w:val="24"/>
      <w:lang w:val="en-GB" w:eastAsia="en-GB"/>
    </w:rPr>
  </w:style>
  <w:style w:type="paragraph" w:customStyle="1" w:styleId="AnnexAHead3">
    <w:name w:val="Annex A Head 3"/>
    <w:basedOn w:val="Normal"/>
    <w:next w:val="BodyText"/>
    <w:rsid w:val="00C52B00"/>
    <w:pPr>
      <w:numPr>
        <w:ilvl w:val="2"/>
        <w:numId w:val="13"/>
      </w:numPr>
      <w:spacing w:before="120" w:after="120"/>
    </w:pPr>
    <w:rPr>
      <w:rFonts w:eastAsia="Calibri" w:cs="Calibri"/>
      <w:b/>
      <w:smallCaps/>
      <w:color w:val="00AFAA"/>
    </w:rPr>
  </w:style>
  <w:style w:type="paragraph" w:customStyle="1" w:styleId="AnnexAHead4">
    <w:name w:val="Annex A Head 4"/>
    <w:basedOn w:val="Normal"/>
    <w:next w:val="BodyText"/>
    <w:rsid w:val="00C52B00"/>
    <w:pPr>
      <w:numPr>
        <w:ilvl w:val="3"/>
        <w:numId w:val="13"/>
      </w:numPr>
      <w:spacing w:before="120" w:after="120"/>
    </w:pPr>
    <w:rPr>
      <w:rFonts w:eastAsia="Calibri" w:cs="Calibri"/>
      <w:b/>
      <w:color w:val="00AFAA"/>
    </w:rPr>
  </w:style>
  <w:style w:type="paragraph" w:customStyle="1" w:styleId="Appendix">
    <w:name w:val="Appendix"/>
    <w:basedOn w:val="Annex"/>
    <w:next w:val="Normal"/>
    <w:qFormat/>
    <w:rsid w:val="00C52B00"/>
    <w:pPr>
      <w:numPr>
        <w:numId w:val="3"/>
      </w:numPr>
      <w:spacing w:before="120" w:after="240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E81AA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524518"/>
  </w:style>
  <w:style w:type="character" w:customStyle="1" w:styleId="CommentTextChar">
    <w:name w:val="Comment Text Char"/>
    <w:basedOn w:val="DefaultParagraphFont"/>
    <w:link w:val="CommentText"/>
    <w:rsid w:val="00524518"/>
    <w:rPr>
      <w:rFonts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81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81AA0"/>
    <w:rPr>
      <w:rFonts w:cs="Times New Roman"/>
      <w:b/>
      <w:bCs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nhideWhenUsed/>
    <w:rsid w:val="00E81AA0"/>
    <w:pPr>
      <w:tabs>
        <w:tab w:val="left" w:pos="425"/>
      </w:tabs>
      <w:ind w:left="425" w:hanging="425"/>
    </w:pPr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E81AA0"/>
    <w:rPr>
      <w:sz w:val="18"/>
      <w:szCs w:val="24"/>
      <w:vertAlign w:val="superscript"/>
      <w:lang w:val="en-GB"/>
    </w:rPr>
  </w:style>
  <w:style w:type="paragraph" w:customStyle="1" w:styleId="InsetList">
    <w:name w:val="Inset List"/>
    <w:basedOn w:val="Normal"/>
    <w:rsid w:val="00C52B00"/>
    <w:pPr>
      <w:numPr>
        <w:numId w:val="10"/>
      </w:numPr>
      <w:tabs>
        <w:tab w:val="num" w:pos="360"/>
      </w:tabs>
      <w:spacing w:after="120"/>
      <w:ind w:left="0" w:firstLine="0"/>
      <w:jc w:val="both"/>
    </w:pPr>
  </w:style>
  <w:style w:type="paragraph" w:customStyle="1" w:styleId="Footereditionno">
    <w:name w:val="Footer edition no."/>
    <w:basedOn w:val="Normal"/>
    <w:rsid w:val="00E81AA0"/>
    <w:pPr>
      <w:tabs>
        <w:tab w:val="right" w:pos="10206"/>
      </w:tabs>
    </w:pPr>
    <w:rPr>
      <w:b/>
      <w:color w:val="00558C"/>
      <w:sz w:val="15"/>
    </w:rPr>
  </w:style>
  <w:style w:type="paragraph" w:customStyle="1" w:styleId="Forward">
    <w:name w:val="Forward"/>
    <w:basedOn w:val="Normal"/>
    <w:next w:val="BodyText"/>
    <w:rsid w:val="002C7B21"/>
    <w:pPr>
      <w:spacing w:before="240" w:after="360"/>
      <w:jc w:val="center"/>
    </w:pPr>
    <w:rPr>
      <w:b/>
      <w:caps/>
      <w:color w:val="009FE3"/>
      <w:sz w:val="32"/>
    </w:rPr>
  </w:style>
  <w:style w:type="paragraph" w:customStyle="1" w:styleId="References">
    <w:name w:val="References"/>
    <w:basedOn w:val="Normal"/>
    <w:rsid w:val="002974BA"/>
    <w:pPr>
      <w:tabs>
        <w:tab w:val="left" w:pos="567"/>
      </w:tabs>
      <w:spacing w:after="120"/>
    </w:pPr>
    <w:rPr>
      <w:rFonts w:eastAsia="Times New Roman"/>
      <w:szCs w:val="20"/>
    </w:rPr>
  </w:style>
  <w:style w:type="paragraph" w:customStyle="1" w:styleId="Tablecaption">
    <w:name w:val="Table caption"/>
    <w:basedOn w:val="Caption"/>
    <w:next w:val="Normal"/>
    <w:qFormat/>
    <w:rsid w:val="008C4757"/>
    <w:pPr>
      <w:numPr>
        <w:numId w:val="12"/>
      </w:numPr>
      <w:spacing w:after="240"/>
      <w:jc w:val="center"/>
    </w:pPr>
    <w:rPr>
      <w:sz w:val="22"/>
    </w:rPr>
  </w:style>
  <w:style w:type="paragraph" w:styleId="ListNumber">
    <w:name w:val="List Number"/>
    <w:basedOn w:val="Normal"/>
    <w:rsid w:val="00C52B00"/>
    <w:pPr>
      <w:numPr>
        <w:numId w:val="1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2A29D4"/>
    <w:pPr>
      <w:tabs>
        <w:tab w:val="right" w:leader="dot" w:pos="10195"/>
      </w:tabs>
      <w:spacing w:after="40"/>
      <w:ind w:left="1418" w:right="425" w:hanging="1418"/>
    </w:pPr>
    <w:rPr>
      <w:b/>
      <w:color w:val="00558C"/>
    </w:rPr>
  </w:style>
  <w:style w:type="paragraph" w:customStyle="1" w:styleId="ListofFigures">
    <w:name w:val="List of Figures"/>
    <w:basedOn w:val="Normal"/>
    <w:next w:val="Normal"/>
    <w:rsid w:val="00E81AA0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EnvelopeAddress">
    <w:name w:val="envelope address"/>
    <w:basedOn w:val="Normal"/>
    <w:uiPriority w:val="99"/>
    <w:semiHidden/>
    <w:unhideWhenUsed/>
    <w:rsid w:val="00D95B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Closing">
    <w:name w:val="Closing"/>
    <w:basedOn w:val="Normal"/>
    <w:link w:val="ClosingChar"/>
    <w:uiPriority w:val="99"/>
    <w:semiHidden/>
    <w:unhideWhenUsed/>
    <w:rsid w:val="00D95BDA"/>
    <w:pPr>
      <w:ind w:left="4320"/>
    </w:pPr>
  </w:style>
  <w:style w:type="character" w:styleId="FootnoteReference">
    <w:name w:val="footnote reference"/>
    <w:rsid w:val="00E81AA0"/>
    <w:rPr>
      <w:vertAlign w:val="superscript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95BDA"/>
    <w:rPr>
      <w:sz w:val="18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D95BDA"/>
    <w:pPr>
      <w:spacing w:after="120" w:line="480" w:lineRule="auto"/>
    </w:pPr>
  </w:style>
  <w:style w:type="paragraph" w:customStyle="1" w:styleId="Listatext">
    <w:name w:val="List a text"/>
    <w:basedOn w:val="Normal"/>
    <w:qFormat/>
    <w:rsid w:val="00E81AA0"/>
    <w:pPr>
      <w:spacing w:after="120"/>
      <w:ind w:left="1134"/>
    </w:pPr>
  </w:style>
  <w:style w:type="character" w:customStyle="1" w:styleId="BodyText2Char">
    <w:name w:val="Body Text 2 Char"/>
    <w:basedOn w:val="DefaultParagraphFont"/>
    <w:link w:val="BodyText2"/>
    <w:semiHidden/>
    <w:rsid w:val="00D95BDA"/>
    <w:rPr>
      <w:sz w:val="18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D95BD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95BDA"/>
    <w:rPr>
      <w:rFonts w:cs="Times New Roman"/>
      <w:sz w:val="18"/>
      <w:szCs w:val="24"/>
      <w:lang w:val="en-GB" w:eastAsia="en-GB"/>
    </w:rPr>
  </w:style>
  <w:style w:type="paragraph" w:customStyle="1" w:styleId="List1indent">
    <w:name w:val="List 1 indent"/>
    <w:basedOn w:val="Normal"/>
    <w:rsid w:val="00D95BDA"/>
    <w:pPr>
      <w:tabs>
        <w:tab w:val="num" w:pos="1134"/>
      </w:tabs>
      <w:spacing w:after="120"/>
      <w:ind w:left="1134" w:hanging="567"/>
      <w:jc w:val="both"/>
    </w:pPr>
    <w:rPr>
      <w:rFonts w:ascii="Arial" w:eastAsia="Times New Roman" w:hAnsi="Arial"/>
      <w:szCs w:val="20"/>
    </w:rPr>
  </w:style>
  <w:style w:type="paragraph" w:customStyle="1" w:styleId="List1indent2">
    <w:name w:val="List 1 indent 2"/>
    <w:basedOn w:val="Normal"/>
    <w:rsid w:val="00C52B00"/>
    <w:pPr>
      <w:numPr>
        <w:ilvl w:val="2"/>
        <w:numId w:val="1"/>
      </w:numPr>
      <w:spacing w:after="120"/>
      <w:jc w:val="both"/>
    </w:pPr>
    <w:rPr>
      <w:rFonts w:ascii="Arial" w:eastAsia="Times New Roman" w:hAnsi="Arial"/>
      <w:sz w:val="20"/>
      <w:szCs w:val="20"/>
    </w:rPr>
  </w:style>
  <w:style w:type="numbering" w:styleId="ArticleSection">
    <w:name w:val="Outline List 3"/>
    <w:basedOn w:val="NoList"/>
    <w:rsid w:val="00C52B00"/>
    <w:pPr>
      <w:numPr>
        <w:numId w:val="5"/>
      </w:numPr>
    </w:pPr>
  </w:style>
  <w:style w:type="paragraph" w:customStyle="1" w:styleId="List1indent2text">
    <w:name w:val="List 1 indent 2 text"/>
    <w:basedOn w:val="Normal"/>
    <w:rsid w:val="00D95BDA"/>
    <w:pPr>
      <w:spacing w:after="120"/>
      <w:ind w:left="1701"/>
      <w:jc w:val="both"/>
    </w:pPr>
    <w:rPr>
      <w:rFonts w:ascii="Arial" w:eastAsia="Times New Roman" w:hAnsi="Arial"/>
      <w:sz w:val="20"/>
      <w:szCs w:val="20"/>
    </w:rPr>
  </w:style>
  <w:style w:type="paragraph" w:styleId="TOC6">
    <w:name w:val="toc 6"/>
    <w:basedOn w:val="Normal"/>
    <w:next w:val="Normal"/>
    <w:autoRedefine/>
    <w:rsid w:val="00E81AA0"/>
    <w:pPr>
      <w:ind w:left="960"/>
    </w:pPr>
    <w:rPr>
      <w:rFonts w:ascii="Arial" w:eastAsia="Times New Roman" w:hAnsi="Arial"/>
      <w:sz w:val="20"/>
      <w:szCs w:val="20"/>
    </w:rPr>
  </w:style>
  <w:style w:type="paragraph" w:styleId="TOC7">
    <w:name w:val="toc 7"/>
    <w:basedOn w:val="Normal"/>
    <w:next w:val="Normal"/>
    <w:autoRedefine/>
    <w:rsid w:val="00E81AA0"/>
    <w:pPr>
      <w:ind w:left="1200"/>
    </w:pPr>
    <w:rPr>
      <w:rFonts w:ascii="Arial" w:eastAsia="Times New Roman" w:hAnsi="Arial"/>
      <w:sz w:val="20"/>
      <w:szCs w:val="20"/>
    </w:rPr>
  </w:style>
  <w:style w:type="paragraph" w:styleId="TOC8">
    <w:name w:val="toc 8"/>
    <w:basedOn w:val="Normal"/>
    <w:next w:val="Normal"/>
    <w:autoRedefine/>
    <w:rsid w:val="00E81AA0"/>
    <w:pPr>
      <w:ind w:left="1440"/>
    </w:pPr>
    <w:rPr>
      <w:rFonts w:ascii="Arial" w:eastAsia="Times New Roman" w:hAnsi="Arial"/>
      <w:sz w:val="20"/>
      <w:szCs w:val="20"/>
    </w:rPr>
  </w:style>
  <w:style w:type="paragraph" w:styleId="TOC9">
    <w:name w:val="toc 9"/>
    <w:basedOn w:val="Normal"/>
    <w:next w:val="Normal"/>
    <w:autoRedefine/>
    <w:rsid w:val="00E81AA0"/>
    <w:pPr>
      <w:ind w:left="1680"/>
    </w:pPr>
    <w:rPr>
      <w:rFonts w:ascii="Arial" w:eastAsia="Times New Roman" w:hAnsi="Arial"/>
      <w:sz w:val="20"/>
      <w:szCs w:val="20"/>
    </w:rPr>
  </w:style>
  <w:style w:type="paragraph" w:customStyle="1" w:styleId="List1indenttext">
    <w:name w:val="List 1 indent text"/>
    <w:basedOn w:val="Normal"/>
    <w:rsid w:val="00D95BDA"/>
    <w:pPr>
      <w:spacing w:after="120"/>
      <w:ind w:left="1134"/>
      <w:jc w:val="both"/>
    </w:pPr>
    <w:rPr>
      <w:rFonts w:ascii="Arial" w:eastAsia="Times New Roman" w:hAnsi="Arial"/>
      <w:szCs w:val="20"/>
    </w:rPr>
  </w:style>
  <w:style w:type="paragraph" w:customStyle="1" w:styleId="Listitext">
    <w:name w:val="List i text"/>
    <w:basedOn w:val="Normal"/>
    <w:rsid w:val="00E81AA0"/>
    <w:pPr>
      <w:ind w:left="2268" w:hanging="567"/>
    </w:pPr>
    <w:rPr>
      <w:sz w:val="20"/>
    </w:rPr>
  </w:style>
  <w:style w:type="paragraph" w:styleId="TOC5">
    <w:name w:val="toc 5"/>
    <w:basedOn w:val="Normal"/>
    <w:next w:val="Normal"/>
    <w:autoRedefine/>
    <w:uiPriority w:val="39"/>
    <w:rsid w:val="00B53268"/>
    <w:pPr>
      <w:tabs>
        <w:tab w:val="right" w:leader="dot" w:pos="10206"/>
      </w:tabs>
      <w:spacing w:before="60" w:after="60"/>
      <w:ind w:left="1843" w:right="425" w:hanging="1418"/>
    </w:pPr>
    <w:rPr>
      <w:rFonts w:eastAsia="Times New Roman"/>
      <w:color w:val="00558C"/>
      <w:szCs w:val="20"/>
    </w:rPr>
  </w:style>
  <w:style w:type="paragraph" w:customStyle="1" w:styleId="Bullet1text">
    <w:name w:val="Bullet 1 text"/>
    <w:basedOn w:val="Normal"/>
    <w:rsid w:val="003840BF"/>
    <w:pPr>
      <w:suppressAutoHyphens/>
      <w:spacing w:after="120"/>
      <w:ind w:left="425"/>
      <w:jc w:val="both"/>
    </w:pPr>
    <w:rPr>
      <w:rFonts w:eastAsia="Times New Roman"/>
      <w:szCs w:val="20"/>
    </w:rPr>
  </w:style>
  <w:style w:type="paragraph" w:customStyle="1" w:styleId="Bullet2text">
    <w:name w:val="Bullet 2 text"/>
    <w:basedOn w:val="Normal"/>
    <w:rsid w:val="003840BF"/>
    <w:pPr>
      <w:suppressAutoHyphens/>
      <w:spacing w:after="120"/>
      <w:ind w:left="851"/>
      <w:jc w:val="both"/>
    </w:pPr>
    <w:rPr>
      <w:rFonts w:eastAsia="Times New Roman"/>
      <w:szCs w:val="20"/>
    </w:rPr>
  </w:style>
  <w:style w:type="paragraph" w:customStyle="1" w:styleId="Bullet3">
    <w:name w:val="Bullet 3"/>
    <w:basedOn w:val="Bullet2"/>
    <w:qFormat/>
    <w:rsid w:val="00641356"/>
    <w:pPr>
      <w:numPr>
        <w:ilvl w:val="1"/>
      </w:numPr>
    </w:pPr>
  </w:style>
  <w:style w:type="paragraph" w:customStyle="1" w:styleId="Bullet3text">
    <w:name w:val="Bullet 3 text"/>
    <w:basedOn w:val="Normal"/>
    <w:rsid w:val="003840BF"/>
    <w:pPr>
      <w:suppressAutoHyphens/>
      <w:spacing w:after="120"/>
      <w:ind w:left="1276"/>
      <w:jc w:val="both"/>
    </w:pPr>
    <w:rPr>
      <w:rFonts w:eastAsia="Times New Roman"/>
      <w:sz w:val="20"/>
      <w:szCs w:val="20"/>
    </w:rPr>
  </w:style>
  <w:style w:type="paragraph" w:customStyle="1" w:styleId="List1">
    <w:name w:val="List 1"/>
    <w:basedOn w:val="Normal"/>
    <w:qFormat/>
    <w:rsid w:val="00BE2219"/>
    <w:pPr>
      <w:numPr>
        <w:numId w:val="20"/>
      </w:numPr>
      <w:spacing w:after="120"/>
      <w:jc w:val="both"/>
    </w:pPr>
    <w:rPr>
      <w:rFonts w:eastAsia="Times New Roman"/>
      <w:sz w:val="22"/>
      <w:szCs w:val="20"/>
    </w:rPr>
  </w:style>
  <w:style w:type="paragraph" w:customStyle="1" w:styleId="Lista">
    <w:name w:val="List a"/>
    <w:basedOn w:val="Normal"/>
    <w:qFormat/>
    <w:rsid w:val="00C52B00"/>
    <w:pPr>
      <w:numPr>
        <w:ilvl w:val="1"/>
        <w:numId w:val="20"/>
      </w:numPr>
      <w:spacing w:after="120"/>
      <w:jc w:val="both"/>
    </w:pPr>
    <w:rPr>
      <w:rFonts w:eastAsia="Times New Roman"/>
      <w:szCs w:val="20"/>
    </w:rPr>
  </w:style>
  <w:style w:type="paragraph" w:customStyle="1" w:styleId="Listi">
    <w:name w:val="List i"/>
    <w:basedOn w:val="Normal"/>
    <w:qFormat/>
    <w:rsid w:val="00C52B00"/>
    <w:pPr>
      <w:numPr>
        <w:ilvl w:val="2"/>
        <w:numId w:val="20"/>
      </w:numPr>
      <w:spacing w:after="120"/>
    </w:pPr>
    <w:rPr>
      <w:sz w:val="20"/>
    </w:rPr>
  </w:style>
  <w:style w:type="paragraph" w:customStyle="1" w:styleId="List1text">
    <w:name w:val="List 1 text"/>
    <w:basedOn w:val="Normal"/>
    <w:qFormat/>
    <w:rsid w:val="00E81AA0"/>
    <w:pPr>
      <w:spacing w:after="120"/>
      <w:ind w:left="567"/>
      <w:jc w:val="both"/>
    </w:pPr>
    <w:rPr>
      <w:rFonts w:eastAsia="Times New Roman"/>
      <w:szCs w:val="20"/>
    </w:rPr>
  </w:style>
  <w:style w:type="paragraph" w:styleId="DocumentMap">
    <w:name w:val="Document Map"/>
    <w:basedOn w:val="Normal"/>
    <w:link w:val="DocumentMapChar"/>
    <w:rsid w:val="00E81AA0"/>
    <w:pPr>
      <w:shd w:val="clear" w:color="auto" w:fill="000080"/>
    </w:pPr>
    <w:rPr>
      <w:rFonts w:ascii="Tahoma" w:eastAsia="Times New Roman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E81AA0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E81AA0"/>
    <w:rPr>
      <w:color w:val="800080"/>
      <w:u w:val="single"/>
    </w:rPr>
  </w:style>
  <w:style w:type="paragraph" w:styleId="NormalWeb">
    <w:name w:val="Normal (Web)"/>
    <w:basedOn w:val="Normal"/>
    <w:uiPriority w:val="99"/>
    <w:rsid w:val="00E81AA0"/>
    <w:rPr>
      <w:rFonts w:ascii="Arial" w:eastAsia="Times New Roman" w:hAnsi="Arial"/>
    </w:rPr>
  </w:style>
  <w:style w:type="paragraph" w:customStyle="1" w:styleId="TableofTables">
    <w:name w:val="Table of Tables"/>
    <w:basedOn w:val="TableofFigures"/>
    <w:rsid w:val="00E81AA0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E81AA0"/>
    <w:rPr>
      <w:i/>
      <w:iCs/>
    </w:rPr>
  </w:style>
  <w:style w:type="character" w:styleId="HTMLCite">
    <w:name w:val="HTML Cite"/>
    <w:rsid w:val="00E81AA0"/>
    <w:rPr>
      <w:i/>
      <w:iCs/>
    </w:rPr>
  </w:style>
  <w:style w:type="paragraph" w:customStyle="1" w:styleId="equation">
    <w:name w:val="equation"/>
    <w:basedOn w:val="Normal"/>
    <w:next w:val="BodyText"/>
    <w:rsid w:val="00C52B00"/>
    <w:pPr>
      <w:keepNext/>
      <w:numPr>
        <w:numId w:val="8"/>
      </w:numPr>
      <w:spacing w:after="120"/>
    </w:pPr>
    <w:rPr>
      <w:rFonts w:eastAsia="Times New Roman"/>
      <w:b/>
      <w:i/>
      <w:u w:val="single"/>
    </w:rPr>
  </w:style>
  <w:style w:type="paragraph" w:customStyle="1" w:styleId="Default">
    <w:name w:val="Default"/>
    <w:rsid w:val="00E81A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E81AA0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E81AA0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extedesaisie">
    <w:name w:val="Texte de saisie"/>
    <w:basedOn w:val="Normal"/>
    <w:link w:val="TextedesaisieCar"/>
    <w:rsid w:val="00E81AA0"/>
    <w:rPr>
      <w:color w:val="000000" w:themeColor="text1"/>
    </w:rPr>
  </w:style>
  <w:style w:type="character" w:customStyle="1" w:styleId="TextedesaisieCar">
    <w:name w:val="Texte de saisie Car"/>
    <w:basedOn w:val="DefaultParagraphFont"/>
    <w:link w:val="Textedesaisie"/>
    <w:rsid w:val="00E81AA0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C52B00"/>
    <w:pPr>
      <w:ind w:left="851" w:hanging="851"/>
    </w:pPr>
  </w:style>
  <w:style w:type="paragraph" w:customStyle="1" w:styleId="Figurecaption">
    <w:name w:val="Figure caption"/>
    <w:basedOn w:val="Caption"/>
    <w:next w:val="Normal"/>
    <w:rsid w:val="00C52B00"/>
    <w:pPr>
      <w:numPr>
        <w:numId w:val="9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A03913"/>
    <w:pPr>
      <w:numPr>
        <w:numId w:val="0"/>
      </w:numPr>
    </w:pPr>
  </w:style>
  <w:style w:type="paragraph" w:styleId="NoSpacing">
    <w:name w:val="No Spacing"/>
    <w:uiPriority w:val="1"/>
    <w:semiHidden/>
    <w:rsid w:val="00E81AA0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C52B00"/>
    <w:pPr>
      <w:numPr>
        <w:numId w:val="14"/>
      </w:numPr>
    </w:pPr>
  </w:style>
  <w:style w:type="paragraph" w:customStyle="1" w:styleId="AnnexBHead3">
    <w:name w:val="Annex B Head 3"/>
    <w:basedOn w:val="AnnexAHead3"/>
    <w:next w:val="BodyText"/>
    <w:rsid w:val="00C52B00"/>
    <w:pPr>
      <w:numPr>
        <w:numId w:val="14"/>
      </w:numPr>
    </w:pPr>
  </w:style>
  <w:style w:type="paragraph" w:customStyle="1" w:styleId="AnnexBHead4">
    <w:name w:val="Annex B Head 4"/>
    <w:basedOn w:val="AnnexAHead4"/>
    <w:next w:val="BodyText"/>
    <w:rsid w:val="00C52B00"/>
    <w:pPr>
      <w:numPr>
        <w:numId w:val="14"/>
      </w:numPr>
    </w:pPr>
  </w:style>
  <w:style w:type="paragraph" w:customStyle="1" w:styleId="Editionnumber-footer">
    <w:name w:val="Edition number - footer"/>
    <w:basedOn w:val="Footer"/>
    <w:next w:val="NoSpacing"/>
    <w:rsid w:val="00E81AA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Tableheading">
    <w:name w:val="Table heading"/>
    <w:basedOn w:val="Normal"/>
    <w:qFormat/>
    <w:rsid w:val="006B0203"/>
    <w:pPr>
      <w:spacing w:before="60" w:after="60"/>
      <w:ind w:left="113" w:right="113"/>
      <w:jc w:val="center"/>
    </w:pPr>
    <w:rPr>
      <w:b/>
      <w:color w:val="00AFAA"/>
      <w:sz w:val="22"/>
      <w:lang w:val="en-US"/>
    </w:rPr>
  </w:style>
  <w:style w:type="character" w:styleId="PageNumber">
    <w:name w:val="page number"/>
    <w:rsid w:val="00E81AA0"/>
    <w:rPr>
      <w:rFonts w:asciiTheme="minorHAnsi" w:hAnsiTheme="minorHAnsi"/>
      <w:sz w:val="15"/>
    </w:rPr>
  </w:style>
  <w:style w:type="paragraph" w:customStyle="1" w:styleId="Part">
    <w:name w:val="Part"/>
    <w:basedOn w:val="Normal"/>
    <w:next w:val="Heading1"/>
    <w:qFormat/>
    <w:rsid w:val="00A973D8"/>
    <w:pPr>
      <w:numPr>
        <w:numId w:val="16"/>
      </w:numPr>
      <w:spacing w:after="240"/>
      <w:ind w:left="0" w:firstLine="0"/>
      <w:jc w:val="center"/>
    </w:pPr>
    <w:rPr>
      <w:b/>
      <w:caps/>
      <w:color w:val="009FDF"/>
      <w:sz w:val="32"/>
    </w:rPr>
  </w:style>
  <w:style w:type="paragraph" w:customStyle="1" w:styleId="Documentdate">
    <w:name w:val="Document date"/>
    <w:basedOn w:val="Normal"/>
    <w:rsid w:val="00E81AA0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B908C2"/>
    <w:rPr>
      <w:caps/>
      <w:color w:val="00558C"/>
      <w:sz w:val="48"/>
    </w:rPr>
  </w:style>
  <w:style w:type="paragraph" w:customStyle="1" w:styleId="Module">
    <w:name w:val="Module"/>
    <w:basedOn w:val="Normal"/>
    <w:next w:val="Heading1"/>
    <w:link w:val="ModuleChar"/>
    <w:qFormat/>
    <w:rsid w:val="00DF2E96"/>
    <w:pPr>
      <w:numPr>
        <w:numId w:val="18"/>
      </w:numPr>
      <w:spacing w:after="240"/>
    </w:pPr>
    <w:rPr>
      <w:rFonts w:eastAsia="Times New Roman"/>
      <w:b/>
      <w:color w:val="009FDF"/>
      <w:sz w:val="32"/>
      <w:u w:val="single" w:color="009FDF"/>
    </w:rPr>
  </w:style>
  <w:style w:type="paragraph" w:customStyle="1" w:styleId="Footerlandscape">
    <w:name w:val="Footer landscape"/>
    <w:basedOn w:val="Normal"/>
    <w:rsid w:val="00E81AA0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E81AA0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B908C2"/>
    <w:pPr>
      <w:ind w:left="0" w:right="0"/>
    </w:pPr>
    <w:rPr>
      <w:b w:val="0"/>
      <w:color w:val="00558C"/>
      <w:sz w:val="48"/>
    </w:rPr>
  </w:style>
  <w:style w:type="paragraph" w:customStyle="1" w:styleId="Equationcaption">
    <w:name w:val="Equation caption"/>
    <w:basedOn w:val="TableofFigures"/>
    <w:next w:val="BodyText"/>
    <w:rsid w:val="00E81AA0"/>
    <w:pPr>
      <w:tabs>
        <w:tab w:val="left" w:pos="1843"/>
      </w:tabs>
    </w:pPr>
    <w:rPr>
      <w:b/>
    </w:rPr>
  </w:style>
  <w:style w:type="paragraph" w:customStyle="1" w:styleId="Headingseparationline-landscape">
    <w:name w:val="Heading separation line - landscape"/>
    <w:basedOn w:val="Heading1separatationline"/>
    <w:rsid w:val="00E81AA0"/>
    <w:pPr>
      <w:ind w:right="14317"/>
    </w:pPr>
  </w:style>
  <w:style w:type="character" w:styleId="PlaceholderText">
    <w:name w:val="Placeholder Text"/>
    <w:basedOn w:val="DefaultParagraphFont"/>
    <w:uiPriority w:val="99"/>
    <w:semiHidden/>
    <w:rsid w:val="00E81AA0"/>
    <w:rPr>
      <w:color w:val="808080"/>
    </w:rPr>
  </w:style>
  <w:style w:type="paragraph" w:customStyle="1" w:styleId="Reference">
    <w:name w:val="Reference"/>
    <w:basedOn w:val="Normal"/>
    <w:qFormat/>
    <w:rsid w:val="00251FAD"/>
    <w:pPr>
      <w:numPr>
        <w:numId w:val="21"/>
      </w:numPr>
      <w:spacing w:after="120"/>
    </w:pPr>
    <w:rPr>
      <w:rFonts w:eastAsia="Times New Roman"/>
      <w:szCs w:val="20"/>
    </w:rPr>
  </w:style>
  <w:style w:type="paragraph" w:customStyle="1" w:styleId="Style1">
    <w:name w:val="Style1"/>
    <w:basedOn w:val="Tableheading"/>
    <w:rsid w:val="00E81AA0"/>
    <w:rPr>
      <w:color w:val="407EC9"/>
    </w:rPr>
  </w:style>
  <w:style w:type="paragraph" w:customStyle="1" w:styleId="Style2">
    <w:name w:val="Style2"/>
    <w:basedOn w:val="TOC3"/>
    <w:autoRedefine/>
    <w:rsid w:val="00E81AA0"/>
    <w:pPr>
      <w:tabs>
        <w:tab w:val="left" w:pos="1985"/>
        <w:tab w:val="right" w:pos="10195"/>
      </w:tabs>
    </w:pPr>
    <w:rPr>
      <w:rFonts w:eastAsiaTheme="minorEastAsia"/>
      <w:noProof/>
      <w:sz w:val="24"/>
      <w:lang w:val="en-US"/>
    </w:rPr>
  </w:style>
  <w:style w:type="paragraph" w:customStyle="1" w:styleId="Acronym">
    <w:name w:val="Acronym"/>
    <w:basedOn w:val="Normal"/>
    <w:qFormat/>
    <w:rsid w:val="00924ABF"/>
    <w:pPr>
      <w:spacing w:after="60"/>
      <w:ind w:left="1418" w:hanging="1418"/>
    </w:pPr>
  </w:style>
  <w:style w:type="paragraph" w:customStyle="1" w:styleId="TableList11">
    <w:name w:val="Table List 11"/>
    <w:basedOn w:val="List1"/>
    <w:rsid w:val="00321D25"/>
    <w:pPr>
      <w:numPr>
        <w:numId w:val="19"/>
      </w:numPr>
      <w:tabs>
        <w:tab w:val="clear" w:pos="0"/>
      </w:tabs>
      <w:spacing w:after="60"/>
      <w:jc w:val="left"/>
    </w:pPr>
    <w:rPr>
      <w:szCs w:val="18"/>
    </w:rPr>
  </w:style>
  <w:style w:type="paragraph" w:customStyle="1" w:styleId="Tablelista">
    <w:name w:val="Table list a"/>
    <w:basedOn w:val="Lista"/>
    <w:rsid w:val="00321D25"/>
    <w:rPr>
      <w:szCs w:val="18"/>
      <w:lang w:val="fr-FR"/>
    </w:rPr>
  </w:style>
  <w:style w:type="paragraph" w:customStyle="1" w:styleId="Tablelisti">
    <w:name w:val="Table list i"/>
    <w:basedOn w:val="Listi"/>
    <w:rsid w:val="00321D25"/>
    <w:pPr>
      <w:spacing w:after="60"/>
      <w:ind w:left="1320" w:hanging="425"/>
    </w:pPr>
    <w:rPr>
      <w:sz w:val="18"/>
      <w:lang w:val="fr-FR"/>
    </w:rPr>
  </w:style>
  <w:style w:type="paragraph" w:styleId="BodyTextIndent">
    <w:name w:val="Body Text Indent"/>
    <w:basedOn w:val="Normal"/>
    <w:link w:val="BodyTextIndentChar"/>
    <w:semiHidden/>
    <w:unhideWhenUsed/>
    <w:rsid w:val="006C44C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C44CF"/>
    <w:rPr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6C44CF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C44CF"/>
    <w:rPr>
      <w:sz w:val="18"/>
      <w:lang w:val="en-GB"/>
    </w:rPr>
  </w:style>
  <w:style w:type="paragraph" w:styleId="ListBullet">
    <w:name w:val="List Bullet"/>
    <w:basedOn w:val="Normal"/>
    <w:semiHidden/>
    <w:unhideWhenUsed/>
    <w:rsid w:val="00D90489"/>
    <w:pPr>
      <w:numPr>
        <w:numId w:val="17"/>
      </w:numPr>
      <w:contextualSpacing/>
    </w:pPr>
  </w:style>
  <w:style w:type="paragraph" w:customStyle="1" w:styleId="AnnexTable">
    <w:name w:val="Annex Table"/>
    <w:basedOn w:val="Normal"/>
    <w:next w:val="Normal"/>
    <w:uiPriority w:val="99"/>
    <w:rsid w:val="00D90489"/>
    <w:pPr>
      <w:numPr>
        <w:numId w:val="22"/>
      </w:numPr>
      <w:tabs>
        <w:tab w:val="left" w:pos="1418"/>
      </w:tabs>
      <w:jc w:val="center"/>
    </w:pPr>
    <w:rPr>
      <w:rFonts w:ascii="Arial" w:eastAsia="Times New Roman" w:hAnsi="Arial"/>
      <w:i/>
      <w:lang w:val="fr-FR"/>
    </w:rPr>
  </w:style>
  <w:style w:type="paragraph" w:customStyle="1" w:styleId="Tabletitle">
    <w:name w:val="Table title"/>
    <w:basedOn w:val="Normal"/>
    <w:uiPriority w:val="99"/>
    <w:rsid w:val="007D674E"/>
    <w:pPr>
      <w:spacing w:before="120" w:after="120"/>
      <w:jc w:val="center"/>
    </w:pPr>
    <w:rPr>
      <w:rFonts w:ascii="Arial" w:eastAsia="Times New Roman" w:hAnsi="Arial"/>
      <w:b/>
      <w:sz w:val="28"/>
    </w:rPr>
  </w:style>
  <w:style w:type="paragraph" w:customStyle="1" w:styleId="Tablelevel1bold">
    <w:name w:val="Table level 1 bold"/>
    <w:basedOn w:val="Normal"/>
    <w:uiPriority w:val="99"/>
    <w:rsid w:val="00FE36CA"/>
    <w:pPr>
      <w:spacing w:before="60" w:after="60"/>
    </w:pPr>
    <w:rPr>
      <w:rFonts w:ascii="Arial" w:eastAsia="Times New Roman" w:hAnsi="Arial"/>
      <w:b/>
    </w:rPr>
  </w:style>
  <w:style w:type="paragraph" w:customStyle="1" w:styleId="Tablelevel2">
    <w:name w:val="Table level 2"/>
    <w:basedOn w:val="Normal"/>
    <w:uiPriority w:val="99"/>
    <w:rsid w:val="00FE36CA"/>
    <w:pPr>
      <w:ind w:left="284"/>
    </w:pPr>
    <w:rPr>
      <w:rFonts w:ascii="Arial" w:eastAsia="Times New Roman" w:hAnsi="Arial"/>
      <w:szCs w:val="20"/>
    </w:rPr>
  </w:style>
  <w:style w:type="paragraph" w:styleId="Quote">
    <w:name w:val="Quote"/>
    <w:basedOn w:val="Normal"/>
    <w:next w:val="Normal"/>
    <w:link w:val="QuoteChar"/>
    <w:rsid w:val="00C915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C915F9"/>
    <w:rPr>
      <w:i/>
      <w:iCs/>
      <w:color w:val="404040" w:themeColor="text1" w:themeTint="BF"/>
      <w:sz w:val="18"/>
      <w:lang w:val="en-GB"/>
    </w:rPr>
  </w:style>
  <w:style w:type="paragraph" w:styleId="ListParagraph">
    <w:name w:val="List Paragraph"/>
    <w:basedOn w:val="Normal"/>
    <w:uiPriority w:val="99"/>
    <w:rsid w:val="008C4757"/>
    <w:pPr>
      <w:ind w:left="720"/>
      <w:contextualSpacing/>
    </w:pPr>
    <w:rPr>
      <w:rFonts w:ascii="Arial" w:eastAsia="Times New Roman" w:hAnsi="Arial"/>
      <w:sz w:val="22"/>
      <w:lang w:val="fr-FR" w:eastAsia="fr-FR"/>
    </w:rPr>
  </w:style>
  <w:style w:type="paragraph" w:customStyle="1" w:styleId="Tablelevel1">
    <w:name w:val="Table level 1"/>
    <w:basedOn w:val="Normal"/>
    <w:uiPriority w:val="99"/>
    <w:rsid w:val="008C4757"/>
    <w:pPr>
      <w:spacing w:before="60" w:after="60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oduleHeading1">
    <w:name w:val="Module Heading 1"/>
    <w:basedOn w:val="Module"/>
    <w:next w:val="Heading1separatationline"/>
    <w:link w:val="ModuleHeading1Char"/>
    <w:qFormat/>
    <w:rsid w:val="00F64B31"/>
    <w:pPr>
      <w:numPr>
        <w:ilvl w:val="1"/>
      </w:numPr>
      <w:tabs>
        <w:tab w:val="left" w:pos="567"/>
      </w:tabs>
      <w:spacing w:before="240" w:after="0"/>
    </w:pPr>
    <w:rPr>
      <w:caps/>
      <w:color w:val="00AFAA"/>
      <w:sz w:val="24"/>
      <w:u w:val="none"/>
    </w:rPr>
  </w:style>
  <w:style w:type="paragraph" w:customStyle="1" w:styleId="ModuleHeading2">
    <w:name w:val="Module Heading 2"/>
    <w:basedOn w:val="ModuleHeading1"/>
    <w:link w:val="ModuleHeading2Char"/>
    <w:qFormat/>
    <w:rsid w:val="00F64B31"/>
    <w:pPr>
      <w:numPr>
        <w:ilvl w:val="2"/>
      </w:numPr>
      <w:spacing w:before="120" w:after="120"/>
    </w:pPr>
    <w:rPr>
      <w:caps w:val="0"/>
    </w:rPr>
  </w:style>
  <w:style w:type="character" w:customStyle="1" w:styleId="ModuleChar">
    <w:name w:val="Module Char"/>
    <w:basedOn w:val="DefaultParagraphFont"/>
    <w:link w:val="Module"/>
    <w:rsid w:val="003943E2"/>
    <w:rPr>
      <w:rFonts w:eastAsia="Times New Roman" w:cs="Times New Roman"/>
      <w:b/>
      <w:color w:val="009FDF"/>
      <w:sz w:val="32"/>
      <w:szCs w:val="24"/>
      <w:u w:val="single" w:color="009FDF"/>
      <w:lang w:val="en-GB" w:eastAsia="en-GB"/>
    </w:rPr>
  </w:style>
  <w:style w:type="character" w:customStyle="1" w:styleId="ModuleHeading1Char">
    <w:name w:val="Module Heading 1 Char"/>
    <w:basedOn w:val="ModuleChar"/>
    <w:link w:val="ModuleHeading1"/>
    <w:rsid w:val="00F64B31"/>
    <w:rPr>
      <w:rFonts w:eastAsia="Times New Roman" w:cs="Times New Roman"/>
      <w:b/>
      <w:caps/>
      <w:color w:val="00AFAA"/>
      <w:sz w:val="24"/>
      <w:szCs w:val="24"/>
      <w:u w:val="single" w:color="009FDF"/>
      <w:lang w:val="en-GB" w:eastAsia="en-GB"/>
    </w:rPr>
  </w:style>
  <w:style w:type="paragraph" w:customStyle="1" w:styleId="Table">
    <w:name w:val="Table_#"/>
    <w:basedOn w:val="Normal"/>
    <w:next w:val="Normal"/>
    <w:qFormat/>
    <w:rsid w:val="00F211ED"/>
    <w:pPr>
      <w:numPr>
        <w:numId w:val="23"/>
      </w:numPr>
      <w:spacing w:before="120" w:after="120"/>
      <w:jc w:val="center"/>
    </w:pPr>
    <w:rPr>
      <w:rFonts w:ascii="Arial" w:eastAsia="Times New Roman" w:hAnsi="Arial"/>
      <w:i/>
      <w:sz w:val="22"/>
      <w:szCs w:val="20"/>
    </w:rPr>
  </w:style>
  <w:style w:type="character" w:customStyle="1" w:styleId="ModuleHeading2Char">
    <w:name w:val="Module Heading 2 Char"/>
    <w:basedOn w:val="ModuleHeading1Char"/>
    <w:link w:val="ModuleHeading2"/>
    <w:rsid w:val="00F64B31"/>
    <w:rPr>
      <w:rFonts w:eastAsia="Times New Roman" w:cs="Times New Roman"/>
      <w:b/>
      <w:caps w:val="0"/>
      <w:color w:val="00AFAA"/>
      <w:sz w:val="24"/>
      <w:szCs w:val="24"/>
      <w:u w:val="single" w:color="009FDF"/>
      <w:lang w:val="en-GB" w:eastAsia="en-GB"/>
    </w:rPr>
  </w:style>
  <w:style w:type="paragraph" w:customStyle="1" w:styleId="Tablelevel3">
    <w:name w:val="Table level 3"/>
    <w:basedOn w:val="Normal"/>
    <w:uiPriority w:val="99"/>
    <w:rsid w:val="00F211ED"/>
    <w:pPr>
      <w:ind w:left="567"/>
    </w:pPr>
    <w:rPr>
      <w:rFonts w:ascii="Arial" w:eastAsia="Times New Roman" w:hAnsi="Arial"/>
      <w:sz w:val="20"/>
      <w:szCs w:val="20"/>
      <w:lang w:eastAsia="en-US"/>
    </w:rPr>
  </w:style>
  <w:style w:type="paragraph" w:styleId="Title">
    <w:name w:val="Title"/>
    <w:basedOn w:val="Forward"/>
    <w:link w:val="TitleChar"/>
    <w:qFormat/>
    <w:rsid w:val="004E34F4"/>
  </w:style>
  <w:style w:type="character" w:customStyle="1" w:styleId="TitleChar">
    <w:name w:val="Title Char"/>
    <w:basedOn w:val="DefaultParagraphFont"/>
    <w:link w:val="Title"/>
    <w:rsid w:val="004E34F4"/>
    <w:rPr>
      <w:rFonts w:cs="Times New Roman"/>
      <w:b/>
      <w:caps/>
      <w:color w:val="009FE3"/>
      <w:sz w:val="32"/>
      <w:szCs w:val="24"/>
      <w:lang w:val="en-GB" w:eastAsia="en-GB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9862C5"/>
    <w:pPr>
      <w:numPr>
        <w:numId w:val="24"/>
      </w:numPr>
      <w:tabs>
        <w:tab w:val="clear" w:pos="9781"/>
        <w:tab w:val="left" w:pos="1134"/>
        <w:tab w:val="right" w:pos="9639"/>
      </w:tabs>
      <w:spacing w:before="60"/>
      <w:ind w:right="-1"/>
    </w:pPr>
    <w:rPr>
      <w:rFonts w:ascii="Arial" w:eastAsia="Times New Roman" w:hAnsi="Arial"/>
      <w:i w:val="0"/>
      <w:noProof/>
      <w:sz w:val="22"/>
      <w:lang w:eastAsia="en-US"/>
    </w:rPr>
  </w:style>
  <w:style w:type="paragraph" w:customStyle="1" w:styleId="Tablelevel4">
    <w:name w:val="Table level 4"/>
    <w:basedOn w:val="Tablelevel3"/>
    <w:uiPriority w:val="99"/>
    <w:rsid w:val="00AF2640"/>
    <w:pPr>
      <w:ind w:left="851"/>
    </w:pPr>
    <w:rPr>
      <w:sz w:val="18"/>
    </w:rPr>
  </w:style>
  <w:style w:type="character" w:customStyle="1" w:styleId="jlqj4b">
    <w:name w:val="jlqj4b"/>
    <w:basedOn w:val="DefaultParagraphFont"/>
    <w:rsid w:val="00132C31"/>
  </w:style>
  <w:style w:type="paragraph" w:styleId="Revision">
    <w:name w:val="Revision"/>
    <w:hidden/>
    <w:uiPriority w:val="99"/>
    <w:semiHidden/>
    <w:rsid w:val="005806BD"/>
    <w:pPr>
      <w:spacing w:after="0" w:line="240" w:lineRule="auto"/>
    </w:pPr>
    <w:rPr>
      <w:rFonts w:cs="Times New Roman"/>
      <w:sz w:val="18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44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55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33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omments" Target="comments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598722-AC58-482D-863F-02AB5064C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AF24B-9B32-4B74-B313-1F73EBAFA3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341C2-8D95-4227-9C9C-C86DCBD99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9FB073-7E06-4A24-9FCD-6C592F847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9862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5</cp:revision>
  <cp:lastPrinted>2021-08-28T04:08:00Z</cp:lastPrinted>
  <dcterms:created xsi:type="dcterms:W3CDTF">2022-03-09T09:41:00Z</dcterms:created>
  <dcterms:modified xsi:type="dcterms:W3CDTF">2022-03-14T10:07:00Z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7389900</vt:r8>
  </property>
</Properties>
</file>